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tbl>
      <w:tblPr>
        <w:tblStyle w:val="Tablaconcuadrcula"/>
        <w:tblpPr w:leftFromText="141" w:rightFromText="141" w:vertAnchor="text" w:horzAnchor="margin" w:tblpY="-1470"/>
        <w:tblW w:w="10083" w:type="dxa"/>
        <w:tblLayout w:type="fixed"/>
        <w:tblLook w:val="04A0" w:firstRow="1" w:lastRow="0" w:firstColumn="1" w:lastColumn="0" w:noHBand="0" w:noVBand="1"/>
      </w:tblPr>
      <w:tblGrid>
        <w:gridCol w:w="282"/>
        <w:gridCol w:w="140"/>
        <w:gridCol w:w="421"/>
        <w:gridCol w:w="333"/>
        <w:gridCol w:w="485"/>
        <w:gridCol w:w="334"/>
        <w:gridCol w:w="487"/>
        <w:gridCol w:w="140"/>
        <w:gridCol w:w="279"/>
        <w:gridCol w:w="1031"/>
        <w:gridCol w:w="348"/>
        <w:gridCol w:w="135"/>
        <w:gridCol w:w="172"/>
        <w:gridCol w:w="172"/>
        <w:gridCol w:w="345"/>
        <w:gridCol w:w="364"/>
        <w:gridCol w:w="289"/>
        <w:gridCol w:w="289"/>
        <w:gridCol w:w="413"/>
        <w:gridCol w:w="575"/>
        <w:gridCol w:w="172"/>
        <w:gridCol w:w="172"/>
        <w:gridCol w:w="156"/>
        <w:gridCol w:w="1128"/>
        <w:gridCol w:w="148"/>
        <w:gridCol w:w="1273"/>
      </w:tblGrid>
      <w:tr w:rsidRPr="00D625F3" w:rsidR="00F542EE" w:rsidTr="1F23CD1A" w14:paraId="3E7A0833" w14:textId="77777777">
        <w:trPr>
          <w:trHeight w:val="70"/>
        </w:trPr>
        <w:tc>
          <w:tcPr>
            <w:tcW w:w="10083" w:type="dxa"/>
            <w:gridSpan w:val="26"/>
            <w:tcBorders>
              <w:top w:val="nil"/>
              <w:left w:val="nil"/>
              <w:bottom w:val="nil"/>
              <w:right w:val="nil"/>
            </w:tcBorders>
            <w:tcMar/>
            <w:vAlign w:val="center"/>
          </w:tcPr>
          <w:p w:rsidR="00F542EE" w:rsidP="00F542EE" w:rsidRDefault="00F542EE" w14:paraId="5838213C" w14:textId="77777777">
            <w:pPr>
              <w:rPr>
                <w:rFonts w:ascii="Arial" w:hAnsi="Arial" w:eastAsia="Times New Roman" w:cs="Arial"/>
                <w:sz w:val="18"/>
                <w:szCs w:val="18"/>
                <w:lang w:eastAsia="es-MX"/>
              </w:rPr>
            </w:pPr>
            <w:r w:rsidRPr="1F23CD1A" w:rsidR="00F542EE">
              <w:rPr>
                <w:rFonts w:ascii="Arial" w:hAnsi="Arial" w:eastAsia="Times New Roman" w:cs="Arial"/>
                <w:sz w:val="18"/>
                <w:szCs w:val="18"/>
                <w:lang w:eastAsia="es-MX"/>
              </w:rPr>
              <w:t>R015. Información Estadística sobre el Servicio Mayorista de Provisión de Servicios Fijos para Reventa</w:t>
            </w:r>
          </w:p>
          <w:p w:rsidRPr="00D625F3" w:rsidR="005E6913" w:rsidP="00F542EE" w:rsidRDefault="005E6913" w14:paraId="6C5CC838" w14:textId="6333E07E">
            <w:pPr>
              <w:rPr>
                <w:rFonts w:ascii="Arial" w:hAnsi="Arial" w:eastAsia="Times New Roman" w:cs="Arial"/>
                <w:sz w:val="18"/>
                <w:szCs w:val="14"/>
                <w:lang w:eastAsia="es-MX"/>
              </w:rPr>
            </w:pPr>
          </w:p>
        </w:tc>
      </w:tr>
      <w:tr w:rsidRPr="00D625F3" w:rsidR="00F542EE" w:rsidTr="1F23CD1A" w14:paraId="7EBD1876" w14:textId="77777777">
        <w:trPr>
          <w:trHeight w:val="70"/>
        </w:trPr>
        <w:tc>
          <w:tcPr>
            <w:tcW w:w="8662" w:type="dxa"/>
            <w:gridSpan w:val="24"/>
            <w:tcBorders>
              <w:top w:val="single" w:color="auto" w:sz="4" w:space="0"/>
            </w:tcBorders>
            <w:tcMar/>
            <w:vAlign w:val="center"/>
          </w:tcPr>
          <w:p w:rsidRPr="00D625F3" w:rsidR="00F542EE" w:rsidP="00F542EE" w:rsidRDefault="00F542EE" w14:paraId="6A99701B" w14:textId="77777777">
            <w:pPr>
              <w:jc w:val="center"/>
              <w:rPr>
                <w:rFonts w:ascii="Arial" w:hAnsi="Arial" w:cs="Arial"/>
                <w:b/>
                <w:bCs/>
                <w:sz w:val="18"/>
                <w:szCs w:val="18"/>
              </w:rPr>
            </w:pPr>
            <w:r w:rsidRPr="00D625F3">
              <w:rPr>
                <w:rFonts w:ascii="Arial" w:hAnsi="Arial" w:cs="Arial"/>
                <w:b/>
                <w:bCs/>
                <w:sz w:val="18"/>
                <w:szCs w:val="18"/>
              </w:rPr>
              <w:t>ENTREGA DE INFORMACIÓN ESTADÍSTICA SOBRE EL SERVICIO MAYORISTA DE PROVISIÓN DE SERVICIOS FIJOS PARA REVENTA</w:t>
            </w:r>
          </w:p>
        </w:tc>
        <w:tc>
          <w:tcPr>
            <w:tcW w:w="1421" w:type="dxa"/>
            <w:gridSpan w:val="2"/>
            <w:tcBorders>
              <w:top w:val="single" w:color="auto" w:sz="4" w:space="0"/>
            </w:tcBorders>
            <w:tcMar/>
            <w:vAlign w:val="center"/>
          </w:tcPr>
          <w:p w:rsidRPr="00D625F3" w:rsidR="00F542EE" w:rsidP="00F542EE" w:rsidRDefault="00F542EE" w14:paraId="1B6EA503" w14:textId="77777777">
            <w:pPr>
              <w:jc w:val="center"/>
              <w:rPr>
                <w:rFonts w:ascii="Arial" w:hAnsi="Arial" w:cs="Arial"/>
                <w:noProof/>
                <w:color w:val="2B579A"/>
                <w:shd w:val="clear" w:color="auto" w:fill="E6E6E6"/>
                <w:lang w:eastAsia="es-MX"/>
              </w:rPr>
            </w:pPr>
            <w:r w:rsidRPr="00D625F3">
              <w:rPr>
                <w:rFonts w:ascii="Arial" w:hAnsi="Arial" w:cs="Arial"/>
                <w:noProof/>
              </w:rPr>
              <w:drawing>
                <wp:inline distT="0" distB="0" distL="0" distR="0" wp14:anchorId="002BB75E" wp14:editId="3D06F2FB">
                  <wp:extent cx="795994" cy="629786"/>
                  <wp:effectExtent l="0" t="0" r="0" b="0"/>
                  <wp:docPr id="5" name="Imagen 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pic:nvPicPr>
                        <pic:blipFill>
                          <a:blip r:embed="rId8">
                            <a:extLst>
                              <a:ext uri="{28A0092B-C50C-407E-A947-70E740481C1C}">
                                <a14:useLocalDpi xmlns:a14="http://schemas.microsoft.com/office/drawing/2010/main" val="0"/>
                              </a:ext>
                            </a:extLst>
                          </a:blip>
                          <a:stretch>
                            <a:fillRect/>
                          </a:stretch>
                        </pic:blipFill>
                        <pic:spPr>
                          <a:xfrm>
                            <a:off x="0" y="0"/>
                            <a:ext cx="795994" cy="629786"/>
                          </a:xfrm>
                          <a:prstGeom prst="rect">
                            <a:avLst/>
                          </a:prstGeom>
                        </pic:spPr>
                      </pic:pic>
                    </a:graphicData>
                  </a:graphic>
                </wp:inline>
              </w:drawing>
            </w:r>
          </w:p>
        </w:tc>
      </w:tr>
      <w:tr w:rsidRPr="00D625F3" w:rsidR="00F542EE" w:rsidTr="1F23CD1A" w14:paraId="53025711" w14:textId="77777777">
        <w:trPr>
          <w:trHeight w:val="300"/>
        </w:trPr>
        <w:tc>
          <w:tcPr>
            <w:tcW w:w="10083" w:type="dxa"/>
            <w:gridSpan w:val="26"/>
            <w:tcMar/>
          </w:tcPr>
          <w:p w:rsidRPr="00D625F3" w:rsidR="00F542EE" w:rsidP="00F542EE" w:rsidRDefault="00F542EE" w14:paraId="376065CC" w14:textId="77777777">
            <w:pPr>
              <w:rPr>
                <w:rFonts w:ascii="Arial" w:hAnsi="Arial" w:cs="Arial"/>
              </w:rPr>
            </w:pPr>
          </w:p>
          <w:p w:rsidRPr="00D625F3" w:rsidR="00F542EE" w:rsidP="00F542EE" w:rsidRDefault="00F542EE" w14:paraId="082E1190" w14:textId="77777777">
            <w:pPr>
              <w:rPr>
                <w:rFonts w:ascii="Arial" w:hAnsi="Arial" w:cs="Arial"/>
                <w:sz w:val="14"/>
                <w:szCs w:val="14"/>
              </w:rPr>
            </w:pPr>
            <w:r w:rsidRPr="00D625F3">
              <w:rPr>
                <w:rFonts w:ascii="Arial" w:hAnsi="Arial" w:cs="Arial"/>
                <w:sz w:val="14"/>
                <w:szCs w:val="14"/>
              </w:rPr>
              <w:t>Consideraciones Generales para el llenado del presente eFormato:</w:t>
            </w:r>
          </w:p>
          <w:p w:rsidRPr="00D625F3" w:rsidR="00F542EE" w:rsidP="00F542EE" w:rsidRDefault="00F542EE" w14:paraId="6A647B9B" w14:textId="77777777">
            <w:pPr>
              <w:rPr>
                <w:rFonts w:ascii="Arial" w:hAnsi="Arial" w:cs="Arial"/>
                <w:sz w:val="14"/>
                <w:szCs w:val="14"/>
              </w:rPr>
            </w:pPr>
          </w:p>
          <w:p w:rsidRPr="00D625F3" w:rsidR="00F542EE" w:rsidP="00F542EE" w:rsidRDefault="00F542EE" w14:paraId="2BE6CF4A" w14:textId="77777777">
            <w:pPr>
              <w:numPr>
                <w:ilvl w:val="0"/>
                <w:numId w:val="10"/>
              </w:numPr>
              <w:rPr>
                <w:rFonts w:ascii="Arial" w:hAnsi="Arial" w:eastAsia="Times New Roman" w:cs="Arial"/>
                <w:sz w:val="14"/>
                <w:szCs w:val="14"/>
                <w:lang w:eastAsia="es-MX"/>
              </w:rPr>
            </w:pPr>
            <w:r w:rsidRPr="00D625F3">
              <w:rPr>
                <w:rFonts w:ascii="Arial" w:hAnsi="Arial" w:eastAsia="Times New Roman" w:cs="Arial"/>
                <w:sz w:val="14"/>
                <w:szCs w:val="14"/>
                <w:lang w:eastAsia="es-MX"/>
              </w:rPr>
              <w:t>Completar la información requerida en cada uno de los campos. </w:t>
            </w:r>
          </w:p>
          <w:p w:rsidRPr="00D625F3" w:rsidR="00F542EE" w:rsidP="00F542EE" w:rsidRDefault="00F542EE" w14:paraId="50AB0586" w14:textId="77777777">
            <w:pPr>
              <w:numPr>
                <w:ilvl w:val="0"/>
                <w:numId w:val="11"/>
              </w:numPr>
              <w:rPr>
                <w:rFonts w:ascii="Arial" w:hAnsi="Arial" w:eastAsia="Times New Roman" w:cs="Arial"/>
                <w:sz w:val="14"/>
                <w:szCs w:val="14"/>
                <w:lang w:eastAsia="es-MX"/>
              </w:rPr>
            </w:pPr>
            <w:r w:rsidRPr="00D625F3">
              <w:rPr>
                <w:rFonts w:ascii="Arial" w:hAnsi="Arial" w:eastAsia="Times New Roman" w:cs="Arial"/>
                <w:sz w:val="14"/>
                <w:szCs w:val="14"/>
                <w:lang w:eastAsia="es-MX"/>
              </w:rPr>
              <w:t>La información deberá presentarse mediante Ventanilla Electrónica. </w:t>
            </w:r>
          </w:p>
          <w:p w:rsidRPr="00D625F3" w:rsidR="00F542EE" w:rsidP="00F542EE" w:rsidRDefault="00F542EE" w14:paraId="4BFFD5FF" w14:textId="77777777">
            <w:pPr>
              <w:numPr>
                <w:ilvl w:val="0"/>
                <w:numId w:val="12"/>
              </w:numPr>
              <w:rPr>
                <w:rFonts w:ascii="Arial" w:hAnsi="Arial" w:eastAsia="Times New Roman" w:cs="Arial"/>
                <w:sz w:val="14"/>
                <w:szCs w:val="14"/>
                <w:lang w:eastAsia="es-MX"/>
              </w:rPr>
            </w:pPr>
            <w:r w:rsidRPr="00D625F3">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D625F3" w:rsidR="00F542EE" w:rsidP="00F542EE" w:rsidRDefault="00F542EE" w14:paraId="30C17C31" w14:textId="77777777">
            <w:pPr>
              <w:numPr>
                <w:ilvl w:val="0"/>
                <w:numId w:val="13"/>
              </w:numPr>
              <w:rPr>
                <w:rFonts w:ascii="Arial" w:hAnsi="Arial" w:eastAsia="Times New Roman" w:cs="Arial"/>
                <w:sz w:val="14"/>
                <w:szCs w:val="14"/>
                <w:lang w:eastAsia="es-MX"/>
              </w:rPr>
            </w:pPr>
            <w:r w:rsidRPr="00D625F3">
              <w:rPr>
                <w:rFonts w:ascii="Arial" w:hAnsi="Arial" w:eastAsia="Times New Roman" w:cs="Arial"/>
                <w:sz w:val="14"/>
                <w:szCs w:val="14"/>
                <w:lang w:eastAsia="es-MX"/>
              </w:rPr>
              <w:t>Verificar que los datos generales del operador coincidan con lo reportado en el Registro de servicios comercializados. </w:t>
            </w:r>
          </w:p>
          <w:p w:rsidRPr="00D625F3" w:rsidR="00F542EE" w:rsidP="00F542EE" w:rsidRDefault="00F542EE" w14:paraId="09C63481" w14:textId="77777777">
            <w:pPr>
              <w:numPr>
                <w:ilvl w:val="0"/>
                <w:numId w:val="14"/>
              </w:numPr>
              <w:rPr>
                <w:rFonts w:ascii="Arial" w:hAnsi="Arial" w:eastAsia="Times New Roman" w:cs="Arial"/>
                <w:sz w:val="14"/>
                <w:szCs w:val="14"/>
                <w:lang w:eastAsia="es-MX"/>
              </w:rPr>
            </w:pPr>
            <w:r w:rsidRPr="00D625F3">
              <w:rPr>
                <w:rFonts w:ascii="Arial" w:hAnsi="Arial" w:eastAsia="Times New Roman" w:cs="Arial"/>
                <w:sz w:val="14"/>
                <w:szCs w:val="14"/>
                <w:lang w:eastAsia="es-MX"/>
              </w:rPr>
              <w:t>Verificar que se cumplan las validaciones establecidas, en caso de aplicar. </w:t>
            </w:r>
          </w:p>
          <w:p w:rsidRPr="00D625F3" w:rsidR="00F542EE" w:rsidP="00F542EE" w:rsidRDefault="00F542EE" w14:paraId="13D8DE08" w14:textId="77777777">
            <w:pPr>
              <w:numPr>
                <w:ilvl w:val="0"/>
                <w:numId w:val="15"/>
              </w:numPr>
              <w:rPr>
                <w:rFonts w:ascii="Arial" w:hAnsi="Arial" w:eastAsia="Times New Roman" w:cs="Arial"/>
                <w:sz w:val="14"/>
                <w:szCs w:val="14"/>
                <w:lang w:eastAsia="es-MX"/>
              </w:rPr>
            </w:pPr>
            <w:r w:rsidRPr="00D625F3">
              <w:rPr>
                <w:rFonts w:ascii="Arial" w:hAnsi="Arial" w:eastAsia="Times New Roman" w:cs="Arial"/>
                <w:sz w:val="14"/>
                <w:szCs w:val="14"/>
                <w:lang w:eastAsia="es-MX"/>
              </w:rPr>
              <w:t>Señalar los Archivos de presentación que se entregan. </w:t>
            </w:r>
          </w:p>
          <w:p w:rsidRPr="00D625F3" w:rsidR="00F542EE" w:rsidP="00F542EE" w:rsidRDefault="00F542EE" w14:paraId="01CA8FFC" w14:textId="77777777">
            <w:pPr>
              <w:pStyle w:val="Prrafodelista"/>
              <w:rPr>
                <w:rFonts w:ascii="Arial" w:hAnsi="Arial" w:cs="Arial"/>
              </w:rPr>
            </w:pPr>
          </w:p>
        </w:tc>
      </w:tr>
      <w:tr w:rsidRPr="00D625F3" w:rsidR="00F542EE" w:rsidTr="1F23CD1A" w14:paraId="6DC966E1" w14:textId="77777777">
        <w:trPr>
          <w:trHeight w:val="300"/>
        </w:trPr>
        <w:tc>
          <w:tcPr>
            <w:tcW w:w="10083" w:type="dxa"/>
            <w:gridSpan w:val="26"/>
            <w:tcMar/>
          </w:tcPr>
          <w:p w:rsidRPr="00D625F3" w:rsidR="00F542EE" w:rsidP="00F542EE" w:rsidRDefault="00F542EE" w14:paraId="1BD2FA93" w14:textId="77777777">
            <w:pPr>
              <w:rPr>
                <w:rFonts w:ascii="Arial" w:hAnsi="Arial" w:cs="Arial"/>
                <w:sz w:val="14"/>
                <w:szCs w:val="14"/>
              </w:rPr>
            </w:pPr>
          </w:p>
          <w:p w:rsidRPr="00D625F3" w:rsidR="00F542EE" w:rsidP="00F542EE" w:rsidRDefault="00F542EE" w14:paraId="07E3AA41" w14:textId="77777777">
            <w:pPr>
              <w:rPr>
                <w:rFonts w:ascii="Arial" w:hAnsi="Arial" w:cs="Arial"/>
                <w:sz w:val="14"/>
                <w:szCs w:val="14"/>
              </w:rPr>
            </w:pPr>
            <w:r w:rsidRPr="00D625F3">
              <w:rPr>
                <w:rFonts w:ascii="Arial" w:hAnsi="Arial" w:cs="Arial"/>
                <w:sz w:val="14"/>
                <w:szCs w:val="14"/>
              </w:rPr>
              <w:t>INSTITUTO FEDERAL DE TELECOMUNICACIONES (IFT)</w:t>
            </w:r>
          </w:p>
          <w:p w:rsidRPr="00D625F3" w:rsidR="00F542EE" w:rsidP="00F542EE" w:rsidRDefault="00F542EE" w14:paraId="440732B7" w14:textId="77777777">
            <w:pPr>
              <w:rPr>
                <w:rFonts w:ascii="Arial" w:hAnsi="Arial" w:cs="Arial"/>
                <w:sz w:val="14"/>
                <w:szCs w:val="14"/>
              </w:rPr>
            </w:pPr>
            <w:r w:rsidRPr="00D625F3">
              <w:rPr>
                <w:rFonts w:ascii="Arial" w:hAnsi="Arial" w:cs="Arial"/>
                <w:sz w:val="14"/>
                <w:szCs w:val="14"/>
              </w:rPr>
              <w:t>Coordinación General de Planeación Estratégica</w:t>
            </w:r>
          </w:p>
          <w:p w:rsidRPr="00D625F3" w:rsidR="00F542EE" w:rsidP="00F542EE" w:rsidRDefault="00F542EE" w14:paraId="63316BAC" w14:textId="77777777">
            <w:pPr>
              <w:rPr>
                <w:rFonts w:ascii="Arial" w:hAnsi="Arial" w:cs="Arial"/>
                <w:sz w:val="14"/>
                <w:szCs w:val="14"/>
              </w:rPr>
            </w:pPr>
            <w:r w:rsidRPr="00D625F3">
              <w:rPr>
                <w:rFonts w:ascii="Arial" w:hAnsi="Arial" w:cs="Arial"/>
                <w:sz w:val="14"/>
                <w:szCs w:val="14"/>
              </w:rPr>
              <w:t>Av. Insurgentes Sur No. 1143, Col. Nochebuena,</w:t>
            </w:r>
          </w:p>
          <w:p w:rsidRPr="00D625F3" w:rsidR="00F542EE" w:rsidP="00F542EE" w:rsidRDefault="00F542EE" w14:paraId="79FC937A" w14:textId="77777777">
            <w:pPr>
              <w:rPr>
                <w:rFonts w:ascii="Arial" w:hAnsi="Arial" w:cs="Arial"/>
                <w:sz w:val="14"/>
                <w:szCs w:val="14"/>
              </w:rPr>
            </w:pPr>
            <w:r w:rsidRPr="00D625F3">
              <w:rPr>
                <w:rFonts w:ascii="Arial" w:hAnsi="Arial" w:cs="Arial"/>
                <w:sz w:val="14"/>
                <w:szCs w:val="14"/>
              </w:rPr>
              <w:t>Demarcación Territorial Benito Juárez,</w:t>
            </w:r>
          </w:p>
          <w:p w:rsidRPr="00D625F3" w:rsidR="00F542EE" w:rsidP="00F542EE" w:rsidRDefault="00F542EE" w14:paraId="69B2A209" w14:textId="77777777">
            <w:pPr>
              <w:rPr>
                <w:rFonts w:ascii="Arial" w:hAnsi="Arial" w:cs="Arial"/>
                <w:sz w:val="14"/>
                <w:szCs w:val="14"/>
              </w:rPr>
            </w:pPr>
            <w:r w:rsidRPr="00D625F3">
              <w:rPr>
                <w:rFonts w:ascii="Arial" w:hAnsi="Arial" w:cs="Arial"/>
                <w:sz w:val="14"/>
                <w:szCs w:val="14"/>
              </w:rPr>
              <w:t>C.P. 03720, Ciudad de México, México.</w:t>
            </w:r>
          </w:p>
          <w:p w:rsidRPr="00D625F3" w:rsidR="00F542EE" w:rsidP="00F542EE" w:rsidRDefault="00F542EE" w14:paraId="04FF10B6" w14:textId="77777777">
            <w:pPr>
              <w:rPr>
                <w:rFonts w:ascii="Arial" w:hAnsi="Arial" w:cs="Arial"/>
                <w:sz w:val="14"/>
                <w:szCs w:val="14"/>
              </w:rPr>
            </w:pPr>
            <w:r w:rsidRPr="00D625F3">
              <w:rPr>
                <w:rFonts w:ascii="Arial" w:hAnsi="Arial" w:cs="Arial"/>
                <w:sz w:val="14"/>
                <w:szCs w:val="14"/>
              </w:rPr>
              <w:t>Tel. 55-5015-4000</w:t>
            </w:r>
          </w:p>
          <w:p w:rsidRPr="00D625F3" w:rsidR="00F542EE" w:rsidP="00F542EE" w:rsidRDefault="00F542EE" w14:paraId="4830B6A3" w14:textId="77777777">
            <w:pPr>
              <w:rPr>
                <w:rFonts w:ascii="Arial" w:hAnsi="Arial" w:cs="Arial"/>
                <w:sz w:val="14"/>
                <w:szCs w:val="14"/>
              </w:rPr>
            </w:pPr>
            <w:r w:rsidRPr="00D625F3">
              <w:rPr>
                <w:rFonts w:ascii="Arial" w:hAnsi="Arial" w:cs="Arial"/>
                <w:sz w:val="14"/>
                <w:szCs w:val="14"/>
              </w:rPr>
              <w:t xml:space="preserve">www.ift.org.mx    </w:t>
            </w:r>
          </w:p>
          <w:p w:rsidRPr="00D625F3" w:rsidR="00F542EE" w:rsidP="00F542EE" w:rsidRDefault="00F542EE" w14:paraId="0FDB5E9D" w14:textId="77777777">
            <w:pPr>
              <w:rPr>
                <w:rFonts w:ascii="Arial" w:hAnsi="Arial" w:cs="Arial"/>
                <w:sz w:val="14"/>
                <w:szCs w:val="14"/>
              </w:rPr>
            </w:pPr>
            <w:r w:rsidRPr="00D625F3">
              <w:rPr>
                <w:rFonts w:ascii="Arial" w:hAnsi="Arial" w:cs="Arial"/>
                <w:sz w:val="14"/>
                <w:szCs w:val="14"/>
              </w:rPr>
              <w:t xml:space="preserve">  </w:t>
            </w:r>
          </w:p>
        </w:tc>
      </w:tr>
      <w:tr w:rsidRPr="00D625F3" w:rsidR="00906BC2" w:rsidTr="1F23CD1A" w14:paraId="4CF50988" w14:textId="77777777">
        <w:trPr>
          <w:trHeight w:val="261"/>
        </w:trPr>
        <w:tc>
          <w:tcPr>
            <w:tcW w:w="282" w:type="dxa"/>
            <w:tcBorders>
              <w:top w:val="nil"/>
              <w:bottom w:val="nil"/>
            </w:tcBorders>
            <w:tcMar/>
          </w:tcPr>
          <w:p w:rsidRPr="00D625F3" w:rsidR="00F542EE" w:rsidP="00F542EE" w:rsidRDefault="00F542EE" w14:paraId="627CA844" w14:textId="77777777">
            <w:pPr>
              <w:rPr>
                <w:rFonts w:ascii="Arial" w:hAnsi="Arial" w:cs="Arial"/>
                <w:sz w:val="14"/>
                <w:szCs w:val="14"/>
              </w:rPr>
            </w:pPr>
          </w:p>
        </w:tc>
        <w:tc>
          <w:tcPr>
            <w:tcW w:w="2200" w:type="dxa"/>
            <w:gridSpan w:val="6"/>
            <w:shd w:val="clear" w:color="auto" w:fill="BFBFBF" w:themeFill="background1" w:themeFillShade="BF"/>
            <w:tcMar/>
          </w:tcPr>
          <w:p w:rsidRPr="00D625F3" w:rsidR="00F542EE" w:rsidP="00F542EE" w:rsidRDefault="00F542EE" w14:paraId="63503382" w14:textId="77777777">
            <w:pPr>
              <w:rPr>
                <w:rFonts w:ascii="Arial" w:hAnsi="Arial" w:cs="Arial"/>
                <w:b/>
                <w:sz w:val="14"/>
                <w:szCs w:val="14"/>
              </w:rPr>
            </w:pPr>
            <w:r w:rsidRPr="00D625F3">
              <w:rPr>
                <w:rFonts w:ascii="Arial" w:hAnsi="Arial" w:cs="Arial"/>
                <w:b/>
                <w:sz w:val="14"/>
                <w:szCs w:val="14"/>
              </w:rPr>
              <w:t>Lugar y Fecha:</w:t>
            </w:r>
          </w:p>
        </w:tc>
        <w:tc>
          <w:tcPr>
            <w:tcW w:w="6180" w:type="dxa"/>
            <w:gridSpan w:val="17"/>
            <w:tcMar/>
          </w:tcPr>
          <w:p w:rsidRPr="00D625F3" w:rsidR="00F542EE" w:rsidP="00F542EE" w:rsidRDefault="00F542EE" w14:paraId="16D4F744" w14:textId="77777777">
            <w:pPr>
              <w:rPr>
                <w:rFonts w:ascii="Arial" w:hAnsi="Arial" w:cs="Arial"/>
                <w:sz w:val="14"/>
                <w:szCs w:val="14"/>
              </w:rPr>
            </w:pPr>
          </w:p>
        </w:tc>
        <w:tc>
          <w:tcPr>
            <w:tcW w:w="1421" w:type="dxa"/>
            <w:gridSpan w:val="2"/>
            <w:tcMar/>
          </w:tcPr>
          <w:p w:rsidRPr="00D625F3" w:rsidR="00F542EE" w:rsidP="00F542EE" w:rsidRDefault="00F542EE" w14:paraId="031EBAE8" w14:textId="77777777">
            <w:pPr>
              <w:rPr>
                <w:rFonts w:ascii="Arial" w:hAnsi="Arial" w:cs="Arial"/>
              </w:rPr>
            </w:pPr>
          </w:p>
        </w:tc>
      </w:tr>
      <w:tr w:rsidRPr="00D625F3" w:rsidR="00F542EE" w:rsidTr="1F23CD1A" w14:paraId="71584986" w14:textId="77777777">
        <w:trPr>
          <w:trHeight w:val="57"/>
        </w:trPr>
        <w:tc>
          <w:tcPr>
            <w:tcW w:w="10083" w:type="dxa"/>
            <w:gridSpan w:val="26"/>
            <w:tcMar/>
          </w:tcPr>
          <w:p w:rsidRPr="00D625F3" w:rsidR="00F542EE" w:rsidP="00F542EE" w:rsidRDefault="00F542EE" w14:paraId="6F7B8989" w14:textId="77777777">
            <w:pPr>
              <w:rPr>
                <w:rFonts w:ascii="Arial" w:hAnsi="Arial" w:cs="Arial"/>
                <w:sz w:val="10"/>
                <w:szCs w:val="10"/>
              </w:rPr>
            </w:pPr>
          </w:p>
        </w:tc>
      </w:tr>
      <w:tr w:rsidRPr="00D625F3" w:rsidR="00F542EE" w:rsidTr="1F23CD1A" w14:paraId="7F1FAA59" w14:textId="77777777">
        <w:trPr>
          <w:trHeight w:val="57"/>
        </w:trPr>
        <w:tc>
          <w:tcPr>
            <w:tcW w:w="10083" w:type="dxa"/>
            <w:gridSpan w:val="26"/>
            <w:tcMar/>
          </w:tcPr>
          <w:p w:rsidRPr="00D625F3" w:rsidR="00F542EE" w:rsidP="00F542EE" w:rsidRDefault="00F542EE" w14:paraId="63098427" w14:textId="77777777">
            <w:pPr>
              <w:rPr>
                <w:rFonts w:ascii="Arial" w:hAnsi="Arial" w:cs="Arial"/>
                <w:sz w:val="10"/>
                <w:szCs w:val="10"/>
              </w:rPr>
            </w:pPr>
          </w:p>
        </w:tc>
      </w:tr>
      <w:tr w:rsidRPr="00D625F3" w:rsidR="00F542EE" w:rsidTr="1F23CD1A" w14:paraId="64AF5C1A" w14:textId="77777777">
        <w:trPr>
          <w:trHeight w:val="113"/>
        </w:trPr>
        <w:tc>
          <w:tcPr>
            <w:tcW w:w="10083" w:type="dxa"/>
            <w:gridSpan w:val="26"/>
            <w:shd w:val="clear" w:color="auto" w:fill="BFBFBF" w:themeFill="background1" w:themeFillShade="BF"/>
            <w:tcMar/>
          </w:tcPr>
          <w:p w:rsidRPr="00D625F3" w:rsidR="00F542EE" w:rsidP="00F542EE" w:rsidRDefault="00F542EE" w14:paraId="7CD724E5" w14:textId="77777777">
            <w:pPr>
              <w:rPr>
                <w:rFonts w:ascii="Arial" w:hAnsi="Arial" w:cs="Arial"/>
                <w:b/>
                <w:sz w:val="14"/>
                <w:szCs w:val="14"/>
              </w:rPr>
            </w:pPr>
            <w:r w:rsidRPr="00D625F3">
              <w:rPr>
                <w:rFonts w:ascii="Arial" w:hAnsi="Arial" w:cs="Arial"/>
                <w:b/>
                <w:sz w:val="14"/>
                <w:szCs w:val="14"/>
              </w:rPr>
              <w:t>SECCIÓN 1.                                                TIPO DE SOLICITUD</w:t>
            </w:r>
          </w:p>
        </w:tc>
      </w:tr>
      <w:tr w:rsidRPr="00D625F3" w:rsidR="00F542EE" w:rsidTr="1F23CD1A" w14:paraId="16A94F9B" w14:textId="77777777">
        <w:trPr>
          <w:trHeight w:val="300"/>
        </w:trPr>
        <w:tc>
          <w:tcPr>
            <w:tcW w:w="10083" w:type="dxa"/>
            <w:gridSpan w:val="26"/>
            <w:shd w:val="clear" w:color="auto" w:fill="BFBFBF" w:themeFill="background1" w:themeFillShade="BF"/>
            <w:tcMar/>
          </w:tcPr>
          <w:p w:rsidRPr="00D625F3" w:rsidR="00F542EE" w:rsidP="00F542EE" w:rsidRDefault="00F542EE" w14:paraId="366D357A" w14:textId="77777777">
            <w:pPr>
              <w:rPr>
                <w:rFonts w:ascii="Arial" w:hAnsi="Arial" w:cs="Arial"/>
                <w:sz w:val="14"/>
                <w:szCs w:val="14"/>
              </w:rPr>
            </w:pPr>
            <w:r w:rsidRPr="00D625F3">
              <w:rPr>
                <w:rFonts w:ascii="Arial" w:hAnsi="Arial" w:cs="Arial"/>
                <w:b/>
                <w:sz w:val="14"/>
                <w:szCs w:val="14"/>
              </w:rPr>
              <w:t xml:space="preserve">Procedimiento. </w:t>
            </w:r>
            <w:r w:rsidRPr="00D625F3">
              <w:rPr>
                <w:rFonts w:ascii="Arial" w:hAnsi="Arial" w:cs="Arial"/>
                <w:sz w:val="14"/>
                <w:szCs w:val="14"/>
              </w:rPr>
              <w:t>(Sólo debe seleccionar una opción</w:t>
            </w:r>
            <w:r w:rsidRPr="00D625F3">
              <w:rPr>
                <w:rFonts w:ascii="Arial" w:hAnsi="Arial" w:cs="Arial"/>
                <w:sz w:val="14"/>
                <w:szCs w:val="14"/>
                <w:shd w:val="clear" w:color="auto" w:fill="D9D9D9" w:themeFill="background1" w:themeFillShade="D9"/>
              </w:rPr>
              <w:t>)</w:t>
            </w:r>
          </w:p>
        </w:tc>
      </w:tr>
      <w:tr w:rsidRPr="00D625F3" w:rsidR="00906BC2" w:rsidTr="1F23CD1A" w14:paraId="38227784" w14:textId="77777777">
        <w:trPr>
          <w:trHeight w:val="703"/>
        </w:trPr>
        <w:tc>
          <w:tcPr>
            <w:tcW w:w="2482" w:type="dxa"/>
            <w:gridSpan w:val="7"/>
            <w:tcMar/>
            <w:vAlign w:val="center"/>
          </w:tcPr>
          <w:p w:rsidRPr="00D625F3" w:rsidR="00F542EE" w:rsidP="00F542EE" w:rsidRDefault="00F542EE" w14:paraId="785FAF51" w14:textId="77777777">
            <w:pPr>
              <w:jc w:val="center"/>
              <w:rPr>
                <w:rFonts w:ascii="Arial" w:hAnsi="Arial" w:cs="Arial"/>
                <w:sz w:val="14"/>
                <w:szCs w:val="14"/>
              </w:rPr>
            </w:pPr>
            <w:r w:rsidRPr="00D625F3">
              <w:rPr>
                <w:rFonts w:ascii="Segoe UI Symbol" w:hAnsi="Segoe UI Symbol" w:cs="Segoe UI Symbol"/>
                <w:sz w:val="14"/>
                <w:szCs w:val="14"/>
              </w:rPr>
              <w:t>☐</w:t>
            </w:r>
            <w:r w:rsidRPr="00D625F3">
              <w:rPr>
                <w:rFonts w:ascii="Arial" w:hAnsi="Arial" w:cs="Arial"/>
                <w:sz w:val="14"/>
                <w:szCs w:val="14"/>
              </w:rPr>
              <w:t xml:space="preserve">   Entrega Inicial.</w:t>
            </w:r>
          </w:p>
        </w:tc>
        <w:tc>
          <w:tcPr>
            <w:tcW w:w="3977" w:type="dxa"/>
            <w:gridSpan w:val="12"/>
            <w:tcMar/>
            <w:vAlign w:val="center"/>
          </w:tcPr>
          <w:p w:rsidRPr="00D625F3" w:rsidR="00F542EE" w:rsidP="00F542EE" w:rsidRDefault="00F542EE" w14:paraId="09D5B79B" w14:textId="77777777">
            <w:pPr>
              <w:jc w:val="center"/>
              <w:rPr>
                <w:rFonts w:ascii="Arial" w:hAnsi="Arial" w:cs="Arial"/>
                <w:sz w:val="14"/>
                <w:szCs w:val="14"/>
              </w:rPr>
            </w:pPr>
            <w:r w:rsidRPr="00D625F3">
              <w:rPr>
                <w:rFonts w:ascii="Segoe UI Symbol" w:hAnsi="Segoe UI Symbol" w:cs="Segoe UI Symbol"/>
                <w:sz w:val="14"/>
                <w:szCs w:val="14"/>
              </w:rPr>
              <w:t>☐</w:t>
            </w:r>
            <w:r w:rsidRPr="00D625F3">
              <w:rPr>
                <w:rFonts w:ascii="Arial" w:hAnsi="Arial" w:cs="Arial"/>
                <w:sz w:val="14"/>
                <w:szCs w:val="14"/>
              </w:rPr>
              <w:t xml:space="preserve"> Desahogo de prevención</w:t>
            </w:r>
          </w:p>
          <w:p w:rsidRPr="00D625F3" w:rsidR="00F542EE" w:rsidP="00F542EE" w:rsidRDefault="00F542EE" w14:paraId="66F16E7A" w14:textId="77777777">
            <w:pPr>
              <w:jc w:val="center"/>
              <w:rPr>
                <w:rFonts w:ascii="Arial" w:hAnsi="Arial" w:cs="Arial"/>
                <w:sz w:val="14"/>
                <w:szCs w:val="14"/>
              </w:rPr>
            </w:pPr>
          </w:p>
          <w:p w:rsidRPr="00D625F3" w:rsidR="00F542EE" w:rsidP="00F542EE" w:rsidRDefault="00F542EE" w14:paraId="57282EDD" w14:textId="77777777">
            <w:pPr>
              <w:jc w:val="center"/>
              <w:rPr>
                <w:rFonts w:ascii="Arial" w:hAnsi="Arial" w:cs="Arial"/>
                <w:sz w:val="14"/>
                <w:szCs w:val="14"/>
              </w:rPr>
            </w:pPr>
            <w:r w:rsidRPr="00D625F3">
              <w:rPr>
                <w:rFonts w:ascii="Arial" w:hAnsi="Arial" w:cs="Arial"/>
                <w:sz w:val="14"/>
                <w:szCs w:val="14"/>
              </w:rPr>
              <w:t>Oficio IFT: ___________________________</w:t>
            </w:r>
          </w:p>
          <w:p w:rsidRPr="00D625F3" w:rsidR="00F542EE" w:rsidP="00F542EE" w:rsidRDefault="00F542EE" w14:paraId="3B9AA762" w14:textId="77777777">
            <w:pPr>
              <w:jc w:val="center"/>
              <w:rPr>
                <w:rFonts w:ascii="Arial" w:hAnsi="Arial" w:cs="Arial"/>
                <w:sz w:val="14"/>
                <w:szCs w:val="14"/>
              </w:rPr>
            </w:pPr>
          </w:p>
          <w:p w:rsidRPr="00D625F3" w:rsidR="00F542EE" w:rsidP="00F542EE" w:rsidRDefault="00F542EE" w14:paraId="37141EF0" w14:textId="77777777">
            <w:pPr>
              <w:jc w:val="center"/>
              <w:rPr>
                <w:rFonts w:ascii="Arial" w:hAnsi="Arial" w:cs="Arial"/>
                <w:sz w:val="14"/>
                <w:szCs w:val="14"/>
              </w:rPr>
            </w:pPr>
            <w:r w:rsidRPr="00D625F3">
              <w:rPr>
                <w:rFonts w:ascii="Arial" w:hAnsi="Arial" w:cs="Arial"/>
                <w:sz w:val="14"/>
                <w:szCs w:val="14"/>
              </w:rPr>
              <w:t>Fecha oficio IFT: ______________________</w:t>
            </w:r>
          </w:p>
          <w:p w:rsidRPr="00D625F3" w:rsidR="00F542EE" w:rsidP="00F542EE" w:rsidRDefault="00F542EE" w14:paraId="19F3A9D7" w14:textId="77777777">
            <w:pPr>
              <w:jc w:val="center"/>
              <w:rPr>
                <w:rFonts w:ascii="Arial" w:hAnsi="Arial" w:cs="Arial"/>
                <w:sz w:val="12"/>
                <w:szCs w:val="12"/>
              </w:rPr>
            </w:pPr>
            <w:r w:rsidRPr="00D625F3">
              <w:rPr>
                <w:rFonts w:ascii="Arial" w:hAnsi="Arial" w:cs="Arial"/>
                <w:sz w:val="12"/>
                <w:szCs w:val="12"/>
              </w:rPr>
              <w:t xml:space="preserve">                               DD/MM/AAAA</w:t>
            </w:r>
          </w:p>
        </w:tc>
        <w:tc>
          <w:tcPr>
            <w:tcW w:w="3624" w:type="dxa"/>
            <w:gridSpan w:val="7"/>
            <w:tcMar/>
            <w:vAlign w:val="center"/>
          </w:tcPr>
          <w:p w:rsidRPr="00D625F3" w:rsidR="00F542EE" w:rsidP="00F542EE" w:rsidRDefault="00F542EE" w14:paraId="33C76FFA" w14:textId="77777777">
            <w:pPr>
              <w:jc w:val="center"/>
              <w:rPr>
                <w:rFonts w:ascii="Arial" w:hAnsi="Arial" w:cs="Arial"/>
                <w:sz w:val="14"/>
                <w:szCs w:val="14"/>
              </w:rPr>
            </w:pPr>
            <w:r w:rsidRPr="00D625F3">
              <w:rPr>
                <w:rFonts w:ascii="Segoe UI Symbol" w:hAnsi="Segoe UI Symbol" w:cs="Segoe UI Symbol"/>
                <w:sz w:val="14"/>
                <w:szCs w:val="14"/>
              </w:rPr>
              <w:t>☐</w:t>
            </w:r>
            <w:r w:rsidRPr="00D625F3">
              <w:rPr>
                <w:rFonts w:ascii="Arial" w:hAnsi="Arial" w:cs="Arial"/>
                <w:sz w:val="14"/>
                <w:szCs w:val="14"/>
              </w:rPr>
              <w:t xml:space="preserve"> Solicitud de rectificación.</w:t>
            </w:r>
          </w:p>
          <w:p w:rsidRPr="00D625F3" w:rsidR="00F542EE" w:rsidP="00F542EE" w:rsidRDefault="00F542EE" w14:paraId="051F9F9E" w14:textId="77777777">
            <w:pPr>
              <w:jc w:val="center"/>
              <w:rPr>
                <w:rFonts w:ascii="Arial" w:hAnsi="Arial" w:cs="Arial"/>
                <w:sz w:val="14"/>
                <w:szCs w:val="14"/>
              </w:rPr>
            </w:pPr>
          </w:p>
          <w:p w:rsidRPr="00D625F3" w:rsidR="00F542EE" w:rsidP="00F542EE" w:rsidRDefault="00F542EE" w14:paraId="293B230D" w14:textId="77777777">
            <w:pPr>
              <w:jc w:val="center"/>
              <w:rPr>
                <w:rFonts w:ascii="Arial" w:hAnsi="Arial" w:cs="Arial"/>
                <w:sz w:val="14"/>
                <w:szCs w:val="14"/>
              </w:rPr>
            </w:pPr>
            <w:r w:rsidRPr="00D625F3">
              <w:rPr>
                <w:rFonts w:ascii="Arial" w:hAnsi="Arial" w:cs="Arial"/>
                <w:sz w:val="14"/>
                <w:szCs w:val="14"/>
              </w:rPr>
              <w:t>Folio de Acuse: __________________</w:t>
            </w:r>
          </w:p>
          <w:p w:rsidRPr="00D625F3" w:rsidR="00F542EE" w:rsidP="00F542EE" w:rsidRDefault="00F542EE" w14:paraId="5CBC7B78" w14:textId="77777777">
            <w:pPr>
              <w:jc w:val="center"/>
              <w:rPr>
                <w:rFonts w:ascii="Arial" w:hAnsi="Arial" w:cs="Arial"/>
                <w:sz w:val="14"/>
                <w:szCs w:val="14"/>
              </w:rPr>
            </w:pPr>
          </w:p>
          <w:p w:rsidRPr="00D625F3" w:rsidR="00F542EE" w:rsidP="00F542EE" w:rsidRDefault="00F542EE" w14:paraId="45D98AF4" w14:textId="77777777">
            <w:pPr>
              <w:jc w:val="center"/>
              <w:rPr>
                <w:rFonts w:ascii="Arial" w:hAnsi="Arial" w:cs="Arial"/>
                <w:sz w:val="14"/>
                <w:szCs w:val="14"/>
              </w:rPr>
            </w:pPr>
            <w:r w:rsidRPr="00D625F3">
              <w:rPr>
                <w:rFonts w:ascii="Arial" w:hAnsi="Arial" w:cs="Arial"/>
                <w:sz w:val="14"/>
                <w:szCs w:val="14"/>
              </w:rPr>
              <w:t>Fecha de Acuse: _________________</w:t>
            </w:r>
          </w:p>
          <w:p w:rsidRPr="00D625F3" w:rsidR="00F542EE" w:rsidP="00F542EE" w:rsidRDefault="00F542EE" w14:paraId="45B47CBF" w14:textId="77777777">
            <w:pPr>
              <w:jc w:val="center"/>
              <w:rPr>
                <w:rFonts w:ascii="Arial" w:hAnsi="Arial" w:cs="Arial"/>
                <w:sz w:val="12"/>
                <w:szCs w:val="12"/>
              </w:rPr>
            </w:pPr>
            <w:r w:rsidRPr="00D625F3">
              <w:rPr>
                <w:rFonts w:ascii="Arial" w:hAnsi="Arial" w:cs="Arial"/>
                <w:sz w:val="12"/>
                <w:szCs w:val="12"/>
              </w:rPr>
              <w:t xml:space="preserve">                                 DD/MM/AAAA</w:t>
            </w:r>
          </w:p>
        </w:tc>
      </w:tr>
      <w:tr w:rsidRPr="00D625F3" w:rsidR="00F542EE" w:rsidTr="1F23CD1A" w14:paraId="193B476D" w14:textId="77777777">
        <w:trPr>
          <w:trHeight w:val="153"/>
        </w:trPr>
        <w:tc>
          <w:tcPr>
            <w:tcW w:w="10083" w:type="dxa"/>
            <w:gridSpan w:val="26"/>
            <w:shd w:val="clear" w:color="auto" w:fill="D9D9D9" w:themeFill="background1" w:themeFillShade="D9"/>
            <w:tcMar/>
          </w:tcPr>
          <w:p w:rsidRPr="00D625F3" w:rsidR="00F542EE" w:rsidP="00F542EE" w:rsidRDefault="00F542EE" w14:paraId="1D4FCB69" w14:textId="77777777">
            <w:pPr>
              <w:rPr>
                <w:rFonts w:ascii="Arial" w:hAnsi="Arial" w:cs="Arial"/>
                <w:sz w:val="14"/>
                <w:szCs w:val="14"/>
              </w:rPr>
            </w:pPr>
            <w:r w:rsidRPr="00D625F3">
              <w:rPr>
                <w:rFonts w:ascii="Arial" w:hAnsi="Arial" w:cs="Arial"/>
                <w:b/>
                <w:sz w:val="14"/>
                <w:szCs w:val="14"/>
              </w:rPr>
              <w:t>Periodo de reporte.</w:t>
            </w:r>
          </w:p>
        </w:tc>
      </w:tr>
      <w:tr w:rsidRPr="00D625F3" w:rsidR="00906BC2" w:rsidTr="1F23CD1A" w14:paraId="02F2A700" w14:textId="77777777">
        <w:trPr>
          <w:trHeight w:val="504"/>
        </w:trPr>
        <w:tc>
          <w:tcPr>
            <w:tcW w:w="5104" w:type="dxa"/>
            <w:gridSpan w:val="15"/>
            <w:tcMar/>
            <w:vAlign w:val="center"/>
          </w:tcPr>
          <w:p w:rsidRPr="00D625F3" w:rsidR="00F542EE" w:rsidP="00F542EE" w:rsidRDefault="00F542EE" w14:paraId="122FD0A1" w14:textId="77777777">
            <w:pPr>
              <w:pStyle w:val="paragraph"/>
              <w:spacing w:before="0" w:beforeAutospacing="0" w:after="0" w:afterAutospacing="0"/>
              <w:textAlignment w:val="baseline"/>
              <w:rPr>
                <w:rStyle w:val="normaltextrun"/>
                <w:rFonts w:ascii="Arial" w:hAnsi="Arial" w:cs="Arial"/>
                <w:sz w:val="14"/>
                <w:szCs w:val="14"/>
              </w:rPr>
            </w:pPr>
          </w:p>
          <w:p w:rsidRPr="00D625F3" w:rsidR="00F542EE" w:rsidP="00F542EE" w:rsidRDefault="00F542EE" w14:paraId="4F637486" w14:textId="77777777">
            <w:pPr>
              <w:pStyle w:val="paragraph"/>
              <w:spacing w:before="0" w:beforeAutospacing="0" w:after="0" w:afterAutospacing="0"/>
              <w:textAlignment w:val="baseline"/>
              <w:rPr>
                <w:rFonts w:ascii="Arial" w:hAnsi="Arial" w:cs="Arial"/>
                <w:sz w:val="18"/>
                <w:szCs w:val="18"/>
              </w:rPr>
            </w:pPr>
            <w:r w:rsidRPr="00D625F3">
              <w:rPr>
                <w:rStyle w:val="normaltextrun"/>
                <w:rFonts w:ascii="Arial" w:hAnsi="Arial" w:cs="Arial"/>
                <w:sz w:val="14"/>
                <w:szCs w:val="14"/>
              </w:rPr>
              <w:t>Año: __________________</w:t>
            </w:r>
            <w:r w:rsidRPr="00D625F3">
              <w:rPr>
                <w:rStyle w:val="eop"/>
                <w:rFonts w:ascii="Arial" w:hAnsi="Arial" w:cs="Arial"/>
                <w:sz w:val="14"/>
                <w:szCs w:val="14"/>
              </w:rPr>
              <w:t> </w:t>
            </w:r>
          </w:p>
          <w:p w:rsidRPr="00D625F3" w:rsidR="00F542EE" w:rsidP="00F542EE" w:rsidRDefault="00F542EE" w14:paraId="357A0FD2" w14:textId="77777777">
            <w:pPr>
              <w:jc w:val="center"/>
              <w:rPr>
                <w:rFonts w:ascii="Arial" w:hAnsi="Arial" w:cs="Arial"/>
                <w:sz w:val="14"/>
                <w:szCs w:val="14"/>
              </w:rPr>
            </w:pPr>
          </w:p>
        </w:tc>
        <w:tc>
          <w:tcPr>
            <w:tcW w:w="4979" w:type="dxa"/>
            <w:gridSpan w:val="11"/>
            <w:tcMar/>
            <w:vAlign w:val="center"/>
          </w:tcPr>
          <w:p w:rsidRPr="00D625F3" w:rsidR="00F542EE" w:rsidP="00F542EE" w:rsidRDefault="00F542EE" w14:paraId="26BDCEA5" w14:textId="77777777">
            <w:pPr>
              <w:pStyle w:val="paragraph"/>
              <w:spacing w:before="0" w:beforeAutospacing="0" w:after="0" w:afterAutospacing="0"/>
              <w:textAlignment w:val="baseline"/>
              <w:rPr>
                <w:rStyle w:val="normaltextrun"/>
                <w:rFonts w:ascii="Arial" w:hAnsi="Arial" w:cs="Arial"/>
                <w:sz w:val="14"/>
                <w:szCs w:val="14"/>
              </w:rPr>
            </w:pPr>
          </w:p>
          <w:p w:rsidRPr="00D625F3" w:rsidR="00F542EE" w:rsidP="00F542EE" w:rsidRDefault="00F542EE" w14:paraId="5AAD643C" w14:textId="77777777">
            <w:pPr>
              <w:pStyle w:val="paragraph"/>
              <w:spacing w:before="0" w:beforeAutospacing="0" w:after="0" w:afterAutospacing="0"/>
              <w:textAlignment w:val="baseline"/>
              <w:rPr>
                <w:rFonts w:ascii="Arial" w:hAnsi="Arial" w:cs="Arial"/>
                <w:sz w:val="18"/>
                <w:szCs w:val="18"/>
              </w:rPr>
            </w:pPr>
            <w:r w:rsidRPr="00D625F3">
              <w:rPr>
                <w:rStyle w:val="normaltextrun"/>
                <w:rFonts w:ascii="Arial" w:hAnsi="Arial" w:cs="Arial"/>
                <w:sz w:val="14"/>
                <w:szCs w:val="14"/>
              </w:rPr>
              <w:t>Trimestre: </w:t>
            </w:r>
            <w:r w:rsidRPr="00D625F3">
              <w:rPr>
                <w:rStyle w:val="normaltextrun"/>
                <w:rFonts w:ascii="Arial" w:hAnsi="Arial" w:cs="Arial"/>
                <w:sz w:val="12"/>
                <w:szCs w:val="12"/>
              </w:rPr>
              <w:t>_______________</w:t>
            </w:r>
            <w:r w:rsidRPr="00D625F3">
              <w:rPr>
                <w:rStyle w:val="eop"/>
                <w:rFonts w:ascii="Arial" w:hAnsi="Arial" w:cs="Arial"/>
                <w:sz w:val="12"/>
                <w:szCs w:val="12"/>
              </w:rPr>
              <w:t> </w:t>
            </w:r>
          </w:p>
          <w:p w:rsidRPr="00D625F3" w:rsidR="00F542EE" w:rsidP="00F542EE" w:rsidRDefault="00F542EE" w14:paraId="48EB38E6" w14:textId="77777777">
            <w:pPr>
              <w:jc w:val="center"/>
              <w:rPr>
                <w:rFonts w:ascii="Arial" w:hAnsi="Arial" w:cs="Arial"/>
                <w:sz w:val="12"/>
                <w:szCs w:val="12"/>
              </w:rPr>
            </w:pPr>
          </w:p>
        </w:tc>
      </w:tr>
      <w:tr w:rsidRPr="00D625F3" w:rsidR="00F542EE" w:rsidTr="1F23CD1A" w14:paraId="5FF8E1AD" w14:textId="77777777">
        <w:trPr>
          <w:trHeight w:val="153"/>
        </w:trPr>
        <w:tc>
          <w:tcPr>
            <w:tcW w:w="10083" w:type="dxa"/>
            <w:gridSpan w:val="26"/>
            <w:shd w:val="clear" w:color="auto" w:fill="A6A6A6" w:themeFill="background1" w:themeFillShade="A6"/>
            <w:tcMar/>
          </w:tcPr>
          <w:p w:rsidRPr="00D625F3" w:rsidR="00F542EE" w:rsidP="00F542EE" w:rsidRDefault="00F542EE" w14:paraId="31FD5D81" w14:textId="77777777">
            <w:pPr>
              <w:rPr>
                <w:rFonts w:ascii="Arial" w:hAnsi="Arial" w:cs="Arial"/>
                <w:sz w:val="14"/>
                <w:szCs w:val="14"/>
              </w:rPr>
            </w:pPr>
            <w:r w:rsidRPr="00D625F3">
              <w:rPr>
                <w:rFonts w:ascii="Arial" w:hAnsi="Arial" w:cs="Arial"/>
                <w:b/>
                <w:sz w:val="14"/>
                <w:szCs w:val="14"/>
              </w:rPr>
              <w:t>SECCIÓN 2.                                 DATOS GENERALES DEL OPERADOR</w:t>
            </w:r>
          </w:p>
        </w:tc>
      </w:tr>
      <w:tr w:rsidRPr="00D625F3" w:rsidR="00F542EE" w:rsidTr="1F23CD1A" w14:paraId="310FC9A5" w14:textId="77777777">
        <w:trPr>
          <w:trHeight w:val="344"/>
        </w:trPr>
        <w:tc>
          <w:tcPr>
            <w:tcW w:w="10083" w:type="dxa"/>
            <w:gridSpan w:val="26"/>
            <w:shd w:val="clear" w:color="auto" w:fill="BFBFBF" w:themeFill="background1" w:themeFillShade="BF"/>
            <w:tcMar/>
          </w:tcPr>
          <w:p w:rsidRPr="00D625F3" w:rsidR="00F542EE" w:rsidP="00F542EE" w:rsidRDefault="00F542EE" w14:paraId="69F68316" w14:textId="77777777">
            <w:pPr>
              <w:rPr>
                <w:rFonts w:ascii="Arial" w:hAnsi="Arial" w:cs="Arial"/>
                <w:b/>
                <w:sz w:val="14"/>
                <w:szCs w:val="14"/>
              </w:rPr>
            </w:pPr>
            <w:r w:rsidRPr="00D625F3">
              <w:rPr>
                <w:rFonts w:ascii="Arial" w:hAnsi="Arial" w:cs="Arial"/>
                <w:b/>
                <w:sz w:val="14"/>
                <w:szCs w:val="14"/>
              </w:rPr>
              <w:t>Datos generales del Operador</w:t>
            </w:r>
          </w:p>
        </w:tc>
      </w:tr>
      <w:tr w:rsidRPr="00D625F3" w:rsidR="00906BC2" w:rsidTr="1F23CD1A" w14:paraId="6A8AE66E" w14:textId="77777777">
        <w:trPr>
          <w:trHeight w:val="79"/>
        </w:trPr>
        <w:tc>
          <w:tcPr>
            <w:tcW w:w="2482" w:type="dxa"/>
            <w:gridSpan w:val="7"/>
            <w:shd w:val="clear" w:color="auto" w:fill="D9D9D9" w:themeFill="background1" w:themeFillShade="D9"/>
            <w:tcMar/>
          </w:tcPr>
          <w:p w:rsidRPr="00D625F3" w:rsidR="00F542EE" w:rsidP="00F542EE" w:rsidRDefault="00F542EE" w14:paraId="45B792F0" w14:textId="77777777">
            <w:pPr>
              <w:rPr>
                <w:rFonts w:ascii="Arial" w:hAnsi="Arial" w:cs="Arial"/>
                <w:sz w:val="14"/>
                <w:szCs w:val="14"/>
              </w:rPr>
            </w:pPr>
            <w:r w:rsidRPr="00D625F3">
              <w:rPr>
                <w:rFonts w:ascii="Arial" w:hAnsi="Arial" w:cs="Arial"/>
                <w:sz w:val="14"/>
                <w:szCs w:val="14"/>
              </w:rPr>
              <w:t>Nombre o razón social del Operador:</w:t>
            </w:r>
          </w:p>
        </w:tc>
        <w:tc>
          <w:tcPr>
            <w:tcW w:w="7601" w:type="dxa"/>
            <w:gridSpan w:val="19"/>
            <w:tcMar/>
          </w:tcPr>
          <w:p w:rsidRPr="00D625F3" w:rsidR="00F542EE" w:rsidP="00F542EE" w:rsidRDefault="00F542EE" w14:paraId="2E8CCC6B" w14:textId="77777777">
            <w:pPr>
              <w:rPr>
                <w:rFonts w:ascii="Arial" w:hAnsi="Arial" w:cs="Arial"/>
                <w:sz w:val="14"/>
                <w:szCs w:val="14"/>
              </w:rPr>
            </w:pPr>
          </w:p>
        </w:tc>
      </w:tr>
      <w:tr w:rsidRPr="00D625F3" w:rsidR="00F542EE" w:rsidTr="1F23CD1A" w14:paraId="21AEE333" w14:textId="77777777">
        <w:trPr>
          <w:trHeight w:val="180"/>
        </w:trPr>
        <w:tc>
          <w:tcPr>
            <w:tcW w:w="10083" w:type="dxa"/>
            <w:gridSpan w:val="26"/>
            <w:shd w:val="clear" w:color="auto" w:fill="D9D9D9" w:themeFill="background1" w:themeFillShade="D9"/>
            <w:tcMar/>
          </w:tcPr>
          <w:p w:rsidRPr="00D625F3" w:rsidR="00F542EE" w:rsidP="00F542EE" w:rsidRDefault="00F542EE" w14:paraId="6DB707B0" w14:textId="77777777">
            <w:pPr>
              <w:rPr>
                <w:rFonts w:ascii="Arial" w:hAnsi="Arial" w:cs="Arial"/>
                <w:b/>
                <w:sz w:val="14"/>
                <w:szCs w:val="14"/>
              </w:rPr>
            </w:pPr>
            <w:r w:rsidRPr="00D625F3">
              <w:rPr>
                <w:rFonts w:ascii="Arial" w:hAnsi="Arial" w:cs="Arial"/>
                <w:b/>
                <w:sz w:val="14"/>
                <w:szCs w:val="14"/>
              </w:rPr>
              <w:t>Representante legal</w:t>
            </w:r>
          </w:p>
        </w:tc>
      </w:tr>
      <w:tr w:rsidRPr="00D625F3" w:rsidR="00906BC2" w:rsidTr="1F23CD1A" w14:paraId="5470B9AA" w14:textId="77777777">
        <w:trPr>
          <w:trHeight w:val="103"/>
        </w:trPr>
        <w:tc>
          <w:tcPr>
            <w:tcW w:w="1661" w:type="dxa"/>
            <w:gridSpan w:val="5"/>
            <w:shd w:val="clear" w:color="auto" w:fill="D9D9D9" w:themeFill="background1" w:themeFillShade="D9"/>
            <w:tcMar/>
            <w:vAlign w:val="center"/>
          </w:tcPr>
          <w:p w:rsidRPr="00D625F3" w:rsidR="00F542EE" w:rsidP="00F542EE" w:rsidRDefault="00F542EE" w14:paraId="4D4EE388" w14:textId="77777777">
            <w:pPr>
              <w:rPr>
                <w:rFonts w:ascii="Arial" w:hAnsi="Arial" w:cs="Arial"/>
                <w:sz w:val="14"/>
                <w:szCs w:val="14"/>
              </w:rPr>
            </w:pPr>
          </w:p>
        </w:tc>
        <w:tc>
          <w:tcPr>
            <w:tcW w:w="2754" w:type="dxa"/>
            <w:gridSpan w:val="7"/>
            <w:tcMar/>
          </w:tcPr>
          <w:p w:rsidRPr="00D625F3" w:rsidR="00F542EE" w:rsidP="00F542EE" w:rsidRDefault="00F542EE" w14:paraId="71D32C14" w14:textId="77777777">
            <w:pPr>
              <w:rPr>
                <w:rFonts w:ascii="Arial" w:hAnsi="Arial" w:cs="Arial"/>
                <w:sz w:val="14"/>
                <w:szCs w:val="14"/>
              </w:rPr>
            </w:pPr>
          </w:p>
          <w:p w:rsidRPr="00D625F3" w:rsidR="00D625F3" w:rsidP="00F542EE" w:rsidRDefault="00D625F3" w14:paraId="667BC799" w14:textId="77777777">
            <w:pPr>
              <w:rPr>
                <w:rFonts w:ascii="Arial" w:hAnsi="Arial" w:cs="Arial"/>
                <w:sz w:val="14"/>
                <w:szCs w:val="14"/>
              </w:rPr>
            </w:pPr>
          </w:p>
        </w:tc>
        <w:tc>
          <w:tcPr>
            <w:tcW w:w="344" w:type="dxa"/>
            <w:gridSpan w:val="2"/>
            <w:tcMar/>
          </w:tcPr>
          <w:p w:rsidRPr="00D625F3" w:rsidR="00F542EE" w:rsidP="00F542EE" w:rsidRDefault="00F542EE" w14:paraId="35A527B4" w14:textId="77777777">
            <w:pPr>
              <w:rPr>
                <w:rFonts w:ascii="Arial" w:hAnsi="Arial" w:cs="Arial"/>
                <w:sz w:val="14"/>
                <w:szCs w:val="14"/>
              </w:rPr>
            </w:pPr>
          </w:p>
        </w:tc>
        <w:tc>
          <w:tcPr>
            <w:tcW w:w="2275" w:type="dxa"/>
            <w:gridSpan w:val="6"/>
            <w:tcMar/>
          </w:tcPr>
          <w:p w:rsidRPr="00D625F3" w:rsidR="00F542EE" w:rsidP="00F542EE" w:rsidRDefault="00F542EE" w14:paraId="1BF0E62E" w14:textId="77777777">
            <w:pPr>
              <w:rPr>
                <w:rFonts w:ascii="Arial" w:hAnsi="Arial" w:cs="Arial"/>
                <w:sz w:val="14"/>
                <w:szCs w:val="14"/>
              </w:rPr>
            </w:pPr>
          </w:p>
        </w:tc>
        <w:tc>
          <w:tcPr>
            <w:tcW w:w="344" w:type="dxa"/>
            <w:gridSpan w:val="2"/>
            <w:tcMar/>
          </w:tcPr>
          <w:p w:rsidRPr="00D625F3" w:rsidR="00F542EE" w:rsidP="00F542EE" w:rsidRDefault="00F542EE" w14:paraId="03BB389F" w14:textId="77777777">
            <w:pPr>
              <w:rPr>
                <w:rFonts w:ascii="Arial" w:hAnsi="Arial" w:cs="Arial"/>
                <w:sz w:val="14"/>
                <w:szCs w:val="14"/>
              </w:rPr>
            </w:pPr>
          </w:p>
        </w:tc>
        <w:tc>
          <w:tcPr>
            <w:tcW w:w="2705" w:type="dxa"/>
            <w:gridSpan w:val="4"/>
            <w:tcMar/>
          </w:tcPr>
          <w:p w:rsidRPr="00D625F3" w:rsidR="00F542EE" w:rsidP="00F542EE" w:rsidRDefault="00F542EE" w14:paraId="4077F14C" w14:textId="77777777">
            <w:pPr>
              <w:rPr>
                <w:rFonts w:ascii="Arial" w:hAnsi="Arial" w:cs="Arial"/>
                <w:sz w:val="14"/>
                <w:szCs w:val="14"/>
              </w:rPr>
            </w:pPr>
          </w:p>
        </w:tc>
      </w:tr>
      <w:tr w:rsidRPr="00D625F3" w:rsidR="00906BC2" w:rsidTr="1F23CD1A" w14:paraId="7ABC40D3" w14:textId="77777777">
        <w:trPr>
          <w:trHeight w:val="77"/>
        </w:trPr>
        <w:tc>
          <w:tcPr>
            <w:tcW w:w="1661" w:type="dxa"/>
            <w:gridSpan w:val="5"/>
            <w:shd w:val="clear" w:color="auto" w:fill="D9D9D9" w:themeFill="background1" w:themeFillShade="D9"/>
            <w:tcMar/>
          </w:tcPr>
          <w:p w:rsidRPr="00D625F3" w:rsidR="00F542EE" w:rsidP="00F542EE" w:rsidRDefault="00F542EE" w14:paraId="038F8C6C" w14:textId="77777777">
            <w:pPr>
              <w:rPr>
                <w:rFonts w:ascii="Arial" w:hAnsi="Arial" w:cs="Arial"/>
                <w:sz w:val="14"/>
                <w:szCs w:val="14"/>
              </w:rPr>
            </w:pPr>
          </w:p>
        </w:tc>
        <w:tc>
          <w:tcPr>
            <w:tcW w:w="2754" w:type="dxa"/>
            <w:gridSpan w:val="7"/>
            <w:tcMar/>
          </w:tcPr>
          <w:p w:rsidRPr="00D625F3" w:rsidR="00F542EE" w:rsidP="00F542EE" w:rsidRDefault="00F542EE" w14:paraId="350AC0A9" w14:textId="77777777">
            <w:pPr>
              <w:jc w:val="center"/>
              <w:rPr>
                <w:rFonts w:ascii="Arial" w:hAnsi="Arial" w:cs="Arial"/>
                <w:sz w:val="14"/>
                <w:szCs w:val="14"/>
              </w:rPr>
            </w:pPr>
            <w:r w:rsidRPr="00D625F3">
              <w:rPr>
                <w:rFonts w:ascii="Arial" w:hAnsi="Arial" w:cs="Arial"/>
                <w:sz w:val="14"/>
                <w:szCs w:val="14"/>
              </w:rPr>
              <w:t>Nombre (s)</w:t>
            </w:r>
          </w:p>
        </w:tc>
        <w:tc>
          <w:tcPr>
            <w:tcW w:w="344" w:type="dxa"/>
            <w:gridSpan w:val="2"/>
            <w:tcMar/>
          </w:tcPr>
          <w:p w:rsidRPr="00D625F3" w:rsidR="00F542EE" w:rsidP="00F542EE" w:rsidRDefault="00F542EE" w14:paraId="788DDA6C" w14:textId="77777777">
            <w:pPr>
              <w:jc w:val="center"/>
              <w:rPr>
                <w:rFonts w:ascii="Arial" w:hAnsi="Arial" w:cs="Arial"/>
                <w:sz w:val="14"/>
                <w:szCs w:val="14"/>
              </w:rPr>
            </w:pPr>
          </w:p>
        </w:tc>
        <w:tc>
          <w:tcPr>
            <w:tcW w:w="2275" w:type="dxa"/>
            <w:gridSpan w:val="6"/>
            <w:tcMar/>
          </w:tcPr>
          <w:p w:rsidRPr="00D625F3" w:rsidR="00F542EE" w:rsidP="00F542EE" w:rsidRDefault="00F542EE" w14:paraId="750168ED" w14:textId="77777777">
            <w:pPr>
              <w:jc w:val="center"/>
              <w:rPr>
                <w:rFonts w:ascii="Arial" w:hAnsi="Arial" w:cs="Arial"/>
                <w:sz w:val="14"/>
                <w:szCs w:val="14"/>
              </w:rPr>
            </w:pPr>
            <w:r w:rsidRPr="00D625F3">
              <w:rPr>
                <w:rFonts w:ascii="Arial" w:hAnsi="Arial" w:cs="Arial"/>
                <w:sz w:val="14"/>
                <w:szCs w:val="14"/>
              </w:rPr>
              <w:t>Primer apellido</w:t>
            </w:r>
          </w:p>
        </w:tc>
        <w:tc>
          <w:tcPr>
            <w:tcW w:w="344" w:type="dxa"/>
            <w:gridSpan w:val="2"/>
            <w:tcMar/>
          </w:tcPr>
          <w:p w:rsidRPr="00D625F3" w:rsidR="00F542EE" w:rsidP="00F542EE" w:rsidRDefault="00F542EE" w14:paraId="52234A80" w14:textId="77777777">
            <w:pPr>
              <w:jc w:val="center"/>
              <w:rPr>
                <w:rFonts w:ascii="Arial" w:hAnsi="Arial" w:cs="Arial"/>
                <w:sz w:val="14"/>
                <w:szCs w:val="14"/>
              </w:rPr>
            </w:pPr>
          </w:p>
        </w:tc>
        <w:tc>
          <w:tcPr>
            <w:tcW w:w="2705" w:type="dxa"/>
            <w:gridSpan w:val="4"/>
            <w:tcMar/>
          </w:tcPr>
          <w:p w:rsidRPr="00D625F3" w:rsidR="00F542EE" w:rsidP="00F542EE" w:rsidRDefault="00F542EE" w14:paraId="2EEDFAD3" w14:textId="77777777">
            <w:pPr>
              <w:jc w:val="center"/>
              <w:rPr>
                <w:rFonts w:ascii="Arial" w:hAnsi="Arial" w:cs="Arial"/>
                <w:sz w:val="14"/>
                <w:szCs w:val="14"/>
              </w:rPr>
            </w:pPr>
            <w:r w:rsidRPr="00D625F3">
              <w:rPr>
                <w:rFonts w:ascii="Arial" w:hAnsi="Arial" w:cs="Arial"/>
                <w:sz w:val="14"/>
                <w:szCs w:val="14"/>
              </w:rPr>
              <w:t>Segundo apellido</w:t>
            </w:r>
          </w:p>
        </w:tc>
      </w:tr>
      <w:tr w:rsidRPr="00D625F3" w:rsidR="00F542EE" w:rsidTr="1F23CD1A" w14:paraId="2F30B3FC" w14:textId="77777777">
        <w:trPr>
          <w:trHeight w:val="300"/>
        </w:trPr>
        <w:tc>
          <w:tcPr>
            <w:tcW w:w="10083" w:type="dxa"/>
            <w:gridSpan w:val="26"/>
            <w:shd w:val="clear" w:color="auto" w:fill="D9D9D9" w:themeFill="background1" w:themeFillShade="D9"/>
            <w:tcMar/>
          </w:tcPr>
          <w:p w:rsidRPr="00D625F3" w:rsidR="00F542EE" w:rsidP="00F542EE" w:rsidRDefault="00F542EE" w14:paraId="230FC621" w14:textId="77777777">
            <w:pPr>
              <w:rPr>
                <w:rFonts w:ascii="Arial" w:hAnsi="Arial" w:cs="Arial"/>
                <w:b/>
                <w:sz w:val="14"/>
                <w:szCs w:val="14"/>
              </w:rPr>
            </w:pPr>
            <w:r w:rsidRPr="00D625F3">
              <w:rPr>
                <w:rFonts w:ascii="Arial" w:hAnsi="Arial" w:cs="Arial"/>
                <w:b/>
                <w:sz w:val="14"/>
                <w:szCs w:val="14"/>
              </w:rPr>
              <w:t>Domicilio para oír y recibir notificaciones</w:t>
            </w:r>
          </w:p>
        </w:tc>
      </w:tr>
      <w:tr w:rsidRPr="00D625F3" w:rsidR="00906BC2" w:rsidTr="1F23CD1A" w14:paraId="5725B59B" w14:textId="77777777">
        <w:trPr>
          <w:trHeight w:val="180"/>
        </w:trPr>
        <w:tc>
          <w:tcPr>
            <w:tcW w:w="2482" w:type="dxa"/>
            <w:gridSpan w:val="7"/>
            <w:shd w:val="clear" w:color="auto" w:fill="D9D9D9" w:themeFill="background1" w:themeFillShade="D9"/>
            <w:tcMar/>
          </w:tcPr>
          <w:p w:rsidRPr="00D625F3" w:rsidR="00F542EE" w:rsidP="00F542EE" w:rsidRDefault="00F542EE" w14:paraId="7A7595C6" w14:textId="77777777">
            <w:pPr>
              <w:rPr>
                <w:rFonts w:ascii="Arial" w:hAnsi="Arial" w:cs="Arial"/>
                <w:sz w:val="14"/>
                <w:szCs w:val="14"/>
              </w:rPr>
            </w:pPr>
            <w:r w:rsidRPr="00D625F3">
              <w:rPr>
                <w:rFonts w:ascii="Arial" w:hAnsi="Arial" w:cs="Arial"/>
                <w:sz w:val="14"/>
                <w:szCs w:val="14"/>
              </w:rPr>
              <w:t>Calle y No. exterior e interior:</w:t>
            </w:r>
          </w:p>
        </w:tc>
        <w:tc>
          <w:tcPr>
            <w:tcW w:w="2986" w:type="dxa"/>
            <w:gridSpan w:val="9"/>
            <w:tcMar/>
          </w:tcPr>
          <w:p w:rsidRPr="00D625F3" w:rsidR="00F542EE" w:rsidP="00F542EE" w:rsidRDefault="00F542EE" w14:paraId="0BFFB4DC" w14:textId="77777777">
            <w:pPr>
              <w:rPr>
                <w:rFonts w:ascii="Arial" w:hAnsi="Arial" w:cs="Arial"/>
                <w:sz w:val="14"/>
                <w:szCs w:val="14"/>
              </w:rPr>
            </w:pPr>
          </w:p>
        </w:tc>
        <w:tc>
          <w:tcPr>
            <w:tcW w:w="1566" w:type="dxa"/>
            <w:gridSpan w:val="4"/>
            <w:shd w:val="clear" w:color="auto" w:fill="D9D9D9" w:themeFill="background1" w:themeFillShade="D9"/>
            <w:tcMar/>
          </w:tcPr>
          <w:p w:rsidRPr="00D625F3" w:rsidR="00F542EE" w:rsidP="00F542EE" w:rsidRDefault="00F542EE" w14:paraId="6BCA0CFF" w14:textId="77777777">
            <w:pPr>
              <w:rPr>
                <w:rFonts w:ascii="Arial" w:hAnsi="Arial" w:cs="Arial"/>
                <w:sz w:val="14"/>
                <w:szCs w:val="14"/>
              </w:rPr>
            </w:pPr>
            <w:r w:rsidRPr="00D625F3">
              <w:rPr>
                <w:rFonts w:ascii="Arial" w:hAnsi="Arial" w:cs="Arial"/>
                <w:sz w:val="14"/>
                <w:szCs w:val="14"/>
              </w:rPr>
              <w:t>Colonia:</w:t>
            </w:r>
          </w:p>
        </w:tc>
        <w:tc>
          <w:tcPr>
            <w:tcW w:w="3049" w:type="dxa"/>
            <w:gridSpan w:val="6"/>
            <w:tcMar/>
          </w:tcPr>
          <w:p w:rsidRPr="00D625F3" w:rsidR="00F542EE" w:rsidP="00F542EE" w:rsidRDefault="00F542EE" w14:paraId="416191DD" w14:textId="77777777">
            <w:pPr>
              <w:rPr>
                <w:rFonts w:ascii="Arial" w:hAnsi="Arial" w:cs="Arial"/>
                <w:sz w:val="14"/>
                <w:szCs w:val="14"/>
              </w:rPr>
            </w:pPr>
          </w:p>
        </w:tc>
      </w:tr>
      <w:tr w:rsidRPr="00D625F3" w:rsidR="00906BC2" w:rsidTr="1F23CD1A" w14:paraId="441AD30C" w14:textId="77777777">
        <w:trPr>
          <w:trHeight w:val="126"/>
        </w:trPr>
        <w:tc>
          <w:tcPr>
            <w:tcW w:w="2482" w:type="dxa"/>
            <w:gridSpan w:val="7"/>
            <w:shd w:val="clear" w:color="auto" w:fill="D9D9D9" w:themeFill="background1" w:themeFillShade="D9"/>
            <w:tcMar/>
          </w:tcPr>
          <w:p w:rsidRPr="00D625F3" w:rsidR="00F542EE" w:rsidP="00F542EE" w:rsidRDefault="00F542EE" w14:paraId="5CB4F1D8" w14:textId="77777777">
            <w:pPr>
              <w:rPr>
                <w:rFonts w:ascii="Arial" w:hAnsi="Arial" w:cs="Arial"/>
                <w:sz w:val="14"/>
                <w:szCs w:val="14"/>
              </w:rPr>
            </w:pPr>
            <w:r w:rsidRPr="00D625F3">
              <w:rPr>
                <w:rFonts w:ascii="Arial" w:hAnsi="Arial" w:cs="Arial"/>
                <w:sz w:val="14"/>
                <w:szCs w:val="14"/>
              </w:rPr>
              <w:t>Demarcación Territorial o Municipio:</w:t>
            </w:r>
          </w:p>
        </w:tc>
        <w:tc>
          <w:tcPr>
            <w:tcW w:w="2986" w:type="dxa"/>
            <w:gridSpan w:val="9"/>
            <w:tcMar/>
          </w:tcPr>
          <w:p w:rsidRPr="00D625F3" w:rsidR="00F542EE" w:rsidP="00F542EE" w:rsidRDefault="00F542EE" w14:paraId="24AED2F2" w14:textId="77777777">
            <w:pPr>
              <w:rPr>
                <w:rFonts w:ascii="Arial" w:hAnsi="Arial" w:cs="Arial"/>
                <w:sz w:val="14"/>
                <w:szCs w:val="14"/>
              </w:rPr>
            </w:pPr>
          </w:p>
        </w:tc>
        <w:tc>
          <w:tcPr>
            <w:tcW w:w="1566" w:type="dxa"/>
            <w:gridSpan w:val="4"/>
            <w:shd w:val="clear" w:color="auto" w:fill="D9D9D9" w:themeFill="background1" w:themeFillShade="D9"/>
            <w:tcMar/>
          </w:tcPr>
          <w:p w:rsidRPr="00D625F3" w:rsidR="00F542EE" w:rsidP="00F542EE" w:rsidRDefault="00F542EE" w14:paraId="61DF61D5" w14:textId="77777777">
            <w:pPr>
              <w:rPr>
                <w:rFonts w:ascii="Arial" w:hAnsi="Arial" w:cs="Arial"/>
                <w:sz w:val="14"/>
                <w:szCs w:val="14"/>
              </w:rPr>
            </w:pPr>
            <w:r w:rsidRPr="00D625F3">
              <w:rPr>
                <w:rFonts w:ascii="Arial" w:hAnsi="Arial" w:cs="Arial"/>
                <w:sz w:val="14"/>
                <w:szCs w:val="14"/>
              </w:rPr>
              <w:t>Entidad Federativa:</w:t>
            </w:r>
          </w:p>
        </w:tc>
        <w:tc>
          <w:tcPr>
            <w:tcW w:w="3049" w:type="dxa"/>
            <w:gridSpan w:val="6"/>
            <w:tcMar/>
          </w:tcPr>
          <w:p w:rsidRPr="00D625F3" w:rsidR="00F542EE" w:rsidP="00F542EE" w:rsidRDefault="00F542EE" w14:paraId="51B91300" w14:textId="77777777">
            <w:pPr>
              <w:rPr>
                <w:rFonts w:ascii="Arial" w:hAnsi="Arial" w:cs="Arial"/>
                <w:sz w:val="14"/>
                <w:szCs w:val="14"/>
              </w:rPr>
            </w:pPr>
          </w:p>
        </w:tc>
      </w:tr>
      <w:tr w:rsidRPr="00D625F3" w:rsidR="00906BC2" w:rsidTr="1F23CD1A" w14:paraId="71F1E24F" w14:textId="77777777">
        <w:trPr>
          <w:trHeight w:val="101"/>
        </w:trPr>
        <w:tc>
          <w:tcPr>
            <w:tcW w:w="2482" w:type="dxa"/>
            <w:gridSpan w:val="7"/>
            <w:shd w:val="clear" w:color="auto" w:fill="D9D9D9" w:themeFill="background1" w:themeFillShade="D9"/>
            <w:tcMar/>
          </w:tcPr>
          <w:p w:rsidRPr="00D625F3" w:rsidR="00F542EE" w:rsidP="00F542EE" w:rsidRDefault="00F542EE" w14:paraId="541F4A5A" w14:textId="77777777">
            <w:pPr>
              <w:rPr>
                <w:rFonts w:ascii="Arial" w:hAnsi="Arial" w:cs="Arial"/>
                <w:sz w:val="14"/>
                <w:szCs w:val="14"/>
              </w:rPr>
            </w:pPr>
            <w:r w:rsidRPr="00D625F3">
              <w:rPr>
                <w:rFonts w:ascii="Arial" w:hAnsi="Arial" w:cs="Arial"/>
                <w:sz w:val="14"/>
                <w:szCs w:val="14"/>
              </w:rPr>
              <w:t>Código Postal:</w:t>
            </w:r>
          </w:p>
        </w:tc>
        <w:tc>
          <w:tcPr>
            <w:tcW w:w="2986" w:type="dxa"/>
            <w:gridSpan w:val="9"/>
            <w:tcMar/>
          </w:tcPr>
          <w:p w:rsidRPr="00D625F3" w:rsidR="00F542EE" w:rsidP="00F542EE" w:rsidRDefault="00F542EE" w14:paraId="4F74341D" w14:textId="77777777">
            <w:pPr>
              <w:rPr>
                <w:rFonts w:ascii="Arial" w:hAnsi="Arial" w:cs="Arial"/>
                <w:sz w:val="14"/>
                <w:szCs w:val="14"/>
              </w:rPr>
            </w:pPr>
          </w:p>
        </w:tc>
        <w:tc>
          <w:tcPr>
            <w:tcW w:w="1566" w:type="dxa"/>
            <w:gridSpan w:val="4"/>
            <w:shd w:val="clear" w:color="auto" w:fill="D9D9D9" w:themeFill="background1" w:themeFillShade="D9"/>
            <w:tcMar/>
          </w:tcPr>
          <w:p w:rsidRPr="00D625F3" w:rsidR="00F542EE" w:rsidP="00F542EE" w:rsidRDefault="00F542EE" w14:paraId="38001913" w14:textId="77777777">
            <w:pPr>
              <w:rPr>
                <w:rFonts w:ascii="Arial" w:hAnsi="Arial" w:cs="Arial"/>
                <w:sz w:val="14"/>
                <w:szCs w:val="14"/>
              </w:rPr>
            </w:pPr>
            <w:r w:rsidRPr="00D625F3">
              <w:rPr>
                <w:rFonts w:ascii="Arial" w:hAnsi="Arial" w:cs="Arial"/>
                <w:sz w:val="14"/>
                <w:szCs w:val="14"/>
              </w:rPr>
              <w:t>Correo electrónico:</w:t>
            </w:r>
          </w:p>
        </w:tc>
        <w:tc>
          <w:tcPr>
            <w:tcW w:w="3049" w:type="dxa"/>
            <w:gridSpan w:val="6"/>
            <w:tcMar/>
          </w:tcPr>
          <w:p w:rsidRPr="00D625F3" w:rsidR="00F542EE" w:rsidP="00F542EE" w:rsidRDefault="00F542EE" w14:paraId="76CEADE3" w14:textId="77777777">
            <w:pPr>
              <w:rPr>
                <w:rFonts w:ascii="Arial" w:hAnsi="Arial" w:cs="Arial"/>
                <w:sz w:val="14"/>
                <w:szCs w:val="14"/>
              </w:rPr>
            </w:pPr>
          </w:p>
        </w:tc>
      </w:tr>
      <w:tr w:rsidRPr="00D625F3" w:rsidR="00906BC2" w:rsidTr="1F23CD1A" w14:paraId="20FB1C29" w14:textId="77777777">
        <w:trPr>
          <w:trHeight w:val="132"/>
        </w:trPr>
        <w:tc>
          <w:tcPr>
            <w:tcW w:w="2482" w:type="dxa"/>
            <w:gridSpan w:val="7"/>
            <w:shd w:val="clear" w:color="auto" w:fill="D9D9D9" w:themeFill="background1" w:themeFillShade="D9"/>
            <w:tcMar/>
          </w:tcPr>
          <w:p w:rsidRPr="00D625F3" w:rsidR="00F542EE" w:rsidP="00F542EE" w:rsidRDefault="00F542EE" w14:paraId="6783F2D9" w14:textId="77777777">
            <w:pPr>
              <w:rPr>
                <w:rFonts w:ascii="Arial" w:hAnsi="Arial" w:cs="Arial"/>
                <w:sz w:val="14"/>
                <w:szCs w:val="14"/>
              </w:rPr>
            </w:pPr>
            <w:r w:rsidRPr="00D625F3">
              <w:rPr>
                <w:rFonts w:ascii="Arial" w:hAnsi="Arial" w:cs="Arial"/>
                <w:sz w:val="14"/>
                <w:szCs w:val="14"/>
              </w:rPr>
              <w:t>Teléfono fijo:</w:t>
            </w:r>
          </w:p>
        </w:tc>
        <w:tc>
          <w:tcPr>
            <w:tcW w:w="2986" w:type="dxa"/>
            <w:gridSpan w:val="9"/>
            <w:tcMar/>
          </w:tcPr>
          <w:p w:rsidRPr="00D625F3" w:rsidR="00F542EE" w:rsidP="00F542EE" w:rsidRDefault="00F542EE" w14:paraId="4C085C4D" w14:textId="77777777">
            <w:pPr>
              <w:rPr>
                <w:rFonts w:ascii="Arial" w:hAnsi="Arial" w:cs="Arial"/>
                <w:sz w:val="14"/>
                <w:szCs w:val="14"/>
              </w:rPr>
            </w:pPr>
          </w:p>
        </w:tc>
        <w:tc>
          <w:tcPr>
            <w:tcW w:w="1566" w:type="dxa"/>
            <w:gridSpan w:val="4"/>
            <w:shd w:val="clear" w:color="auto" w:fill="D9D9D9" w:themeFill="background1" w:themeFillShade="D9"/>
            <w:tcMar/>
          </w:tcPr>
          <w:p w:rsidRPr="00D625F3" w:rsidR="00F542EE" w:rsidP="00F542EE" w:rsidRDefault="00F542EE" w14:paraId="77C9DE45" w14:textId="77777777">
            <w:pPr>
              <w:rPr>
                <w:rFonts w:ascii="Arial" w:hAnsi="Arial" w:cs="Arial"/>
                <w:sz w:val="14"/>
                <w:szCs w:val="14"/>
              </w:rPr>
            </w:pPr>
            <w:r w:rsidRPr="00D625F3">
              <w:rPr>
                <w:rFonts w:ascii="Arial" w:hAnsi="Arial" w:cs="Arial"/>
                <w:sz w:val="14"/>
                <w:szCs w:val="14"/>
              </w:rPr>
              <w:t>Teléfono celular:</w:t>
            </w:r>
          </w:p>
        </w:tc>
        <w:tc>
          <w:tcPr>
            <w:tcW w:w="3049" w:type="dxa"/>
            <w:gridSpan w:val="6"/>
            <w:tcMar/>
          </w:tcPr>
          <w:p w:rsidRPr="00D625F3" w:rsidR="00F542EE" w:rsidP="00F542EE" w:rsidRDefault="00F542EE" w14:paraId="1660F747" w14:textId="77777777">
            <w:pPr>
              <w:rPr>
                <w:rFonts w:ascii="Arial" w:hAnsi="Arial" w:cs="Arial"/>
                <w:sz w:val="14"/>
                <w:szCs w:val="14"/>
              </w:rPr>
            </w:pPr>
          </w:p>
        </w:tc>
      </w:tr>
      <w:tr w:rsidRPr="00D625F3" w:rsidR="00F542EE" w:rsidTr="1F23CD1A" w14:paraId="6E3C6F9D" w14:textId="77777777">
        <w:trPr>
          <w:trHeight w:val="92"/>
        </w:trPr>
        <w:tc>
          <w:tcPr>
            <w:tcW w:w="10083" w:type="dxa"/>
            <w:gridSpan w:val="26"/>
            <w:tcMar/>
          </w:tcPr>
          <w:p w:rsidRPr="00D625F3" w:rsidR="00F542EE" w:rsidP="00F542EE" w:rsidRDefault="00F542EE" w14:paraId="5C7421AA" w14:textId="77777777">
            <w:pPr>
              <w:rPr>
                <w:rFonts w:ascii="Arial" w:hAnsi="Arial" w:cs="Arial"/>
                <w:sz w:val="10"/>
                <w:szCs w:val="10"/>
              </w:rPr>
            </w:pPr>
          </w:p>
        </w:tc>
      </w:tr>
      <w:tr w:rsidRPr="00D625F3" w:rsidR="00F542EE" w:rsidTr="1F23CD1A" w14:paraId="5FB708BC" w14:textId="77777777">
        <w:trPr>
          <w:trHeight w:val="300"/>
        </w:trPr>
        <w:tc>
          <w:tcPr>
            <w:tcW w:w="10083" w:type="dxa"/>
            <w:gridSpan w:val="26"/>
            <w:shd w:val="clear" w:color="auto" w:fill="BFBFBF" w:themeFill="background1" w:themeFillShade="BF"/>
            <w:tcMar/>
          </w:tcPr>
          <w:p w:rsidRPr="00D625F3" w:rsidR="00F542EE" w:rsidP="00F542EE" w:rsidRDefault="00F542EE" w14:paraId="1F92D9B7" w14:textId="77777777">
            <w:pPr>
              <w:rPr>
                <w:rFonts w:ascii="Arial" w:hAnsi="Arial" w:cs="Arial"/>
                <w:sz w:val="14"/>
                <w:szCs w:val="14"/>
              </w:rPr>
            </w:pPr>
            <w:r w:rsidRPr="00D625F3">
              <w:rPr>
                <w:rFonts w:ascii="Arial" w:hAnsi="Arial" w:cs="Arial"/>
                <w:b/>
                <w:sz w:val="14"/>
                <w:szCs w:val="14"/>
              </w:rPr>
              <w:t xml:space="preserve">Autorizados </w:t>
            </w:r>
            <w:r w:rsidRPr="00D625F3">
              <w:rPr>
                <w:rFonts w:ascii="Arial" w:hAnsi="Arial" w:cs="Arial"/>
                <w:sz w:val="14"/>
                <w:szCs w:val="14"/>
              </w:rPr>
              <w:t>(Agregar tantos autorizados sean necesarios)</w:t>
            </w:r>
          </w:p>
        </w:tc>
      </w:tr>
      <w:tr w:rsidRPr="00D625F3" w:rsidR="00906BC2" w:rsidTr="1F23CD1A" w14:paraId="329BA733" w14:textId="77777777">
        <w:trPr>
          <w:trHeight w:val="300"/>
        </w:trPr>
        <w:tc>
          <w:tcPr>
            <w:tcW w:w="1995" w:type="dxa"/>
            <w:gridSpan w:val="6"/>
            <w:vMerge w:val="restart"/>
            <w:shd w:val="clear" w:color="auto" w:fill="D9D9D9" w:themeFill="background1" w:themeFillShade="D9"/>
            <w:tcMar/>
            <w:vAlign w:val="center"/>
          </w:tcPr>
          <w:p w:rsidRPr="00D625F3" w:rsidR="00F542EE" w:rsidP="00F542EE" w:rsidRDefault="00F542EE" w14:paraId="0BD70A8A" w14:textId="77777777">
            <w:pPr>
              <w:rPr>
                <w:rFonts w:ascii="Arial" w:hAnsi="Arial" w:cs="Arial"/>
                <w:sz w:val="14"/>
                <w:szCs w:val="14"/>
              </w:rPr>
            </w:pPr>
            <w:r w:rsidRPr="00D625F3">
              <w:rPr>
                <w:rFonts w:ascii="Arial" w:hAnsi="Arial" w:cs="Arial"/>
                <w:sz w:val="14"/>
                <w:szCs w:val="14"/>
              </w:rPr>
              <w:t>Nombre(s) completo(s) de la(s) persona(s) autorizada(s) para oír y recibir notificaciones:</w:t>
            </w:r>
          </w:p>
        </w:tc>
        <w:tc>
          <w:tcPr>
            <w:tcW w:w="2764" w:type="dxa"/>
            <w:gridSpan w:val="8"/>
            <w:tcMar/>
          </w:tcPr>
          <w:p w:rsidRPr="00D625F3" w:rsidR="00F542EE" w:rsidP="00F542EE" w:rsidRDefault="00F542EE" w14:paraId="53BBF55F" w14:textId="77777777">
            <w:pPr>
              <w:rPr>
                <w:rFonts w:ascii="Arial" w:hAnsi="Arial" w:cs="Arial"/>
                <w:sz w:val="14"/>
                <w:szCs w:val="14"/>
              </w:rPr>
            </w:pPr>
          </w:p>
        </w:tc>
        <w:tc>
          <w:tcPr>
            <w:tcW w:w="2619" w:type="dxa"/>
            <w:gridSpan w:val="8"/>
            <w:tcMar/>
          </w:tcPr>
          <w:p w:rsidRPr="00D625F3" w:rsidR="00F542EE" w:rsidP="00F542EE" w:rsidRDefault="00F542EE" w14:paraId="6CC121EA" w14:textId="77777777">
            <w:pPr>
              <w:rPr>
                <w:rFonts w:ascii="Arial" w:hAnsi="Arial" w:cs="Arial"/>
                <w:sz w:val="14"/>
                <w:szCs w:val="14"/>
              </w:rPr>
            </w:pPr>
          </w:p>
        </w:tc>
        <w:tc>
          <w:tcPr>
            <w:tcW w:w="2705" w:type="dxa"/>
            <w:gridSpan w:val="4"/>
            <w:tcMar/>
          </w:tcPr>
          <w:p w:rsidRPr="00D625F3" w:rsidR="00F542EE" w:rsidP="00F542EE" w:rsidRDefault="00F542EE" w14:paraId="483EF722" w14:textId="77777777">
            <w:pPr>
              <w:rPr>
                <w:rFonts w:ascii="Arial" w:hAnsi="Arial" w:cs="Arial"/>
                <w:sz w:val="14"/>
                <w:szCs w:val="14"/>
              </w:rPr>
            </w:pPr>
          </w:p>
        </w:tc>
      </w:tr>
      <w:tr w:rsidRPr="00D625F3" w:rsidR="00906BC2" w:rsidTr="1F23CD1A" w14:paraId="13045EEE" w14:textId="77777777">
        <w:trPr>
          <w:trHeight w:val="300"/>
        </w:trPr>
        <w:tc>
          <w:tcPr>
            <w:tcW w:w="1995" w:type="dxa"/>
            <w:gridSpan w:val="6"/>
            <w:vMerge/>
            <w:tcMar/>
          </w:tcPr>
          <w:p w:rsidRPr="00D625F3" w:rsidR="00F542EE" w:rsidP="00F542EE" w:rsidRDefault="00F542EE" w14:paraId="186A0CD2" w14:textId="77777777">
            <w:pPr>
              <w:rPr>
                <w:rFonts w:ascii="Arial" w:hAnsi="Arial" w:cs="Arial"/>
                <w:sz w:val="14"/>
                <w:szCs w:val="14"/>
              </w:rPr>
            </w:pPr>
          </w:p>
        </w:tc>
        <w:tc>
          <w:tcPr>
            <w:tcW w:w="2764" w:type="dxa"/>
            <w:gridSpan w:val="8"/>
            <w:tcMar/>
          </w:tcPr>
          <w:p w:rsidRPr="00D625F3" w:rsidR="00F542EE" w:rsidP="00F542EE" w:rsidRDefault="00F542EE" w14:paraId="377A9E18" w14:textId="77777777">
            <w:pPr>
              <w:jc w:val="center"/>
              <w:rPr>
                <w:rFonts w:ascii="Arial" w:hAnsi="Arial" w:cs="Arial"/>
                <w:sz w:val="14"/>
                <w:szCs w:val="14"/>
              </w:rPr>
            </w:pPr>
            <w:r w:rsidRPr="00D625F3">
              <w:rPr>
                <w:rFonts w:ascii="Arial" w:hAnsi="Arial" w:cs="Arial"/>
                <w:sz w:val="14"/>
                <w:szCs w:val="14"/>
              </w:rPr>
              <w:t>Nombre (s)</w:t>
            </w:r>
          </w:p>
        </w:tc>
        <w:tc>
          <w:tcPr>
            <w:tcW w:w="2619" w:type="dxa"/>
            <w:gridSpan w:val="8"/>
            <w:tcMar/>
          </w:tcPr>
          <w:p w:rsidRPr="00D625F3" w:rsidR="00F542EE" w:rsidP="00F542EE" w:rsidRDefault="00F542EE" w14:paraId="760FD555" w14:textId="77777777">
            <w:pPr>
              <w:jc w:val="center"/>
              <w:rPr>
                <w:rFonts w:ascii="Arial" w:hAnsi="Arial" w:cs="Arial"/>
                <w:sz w:val="14"/>
                <w:szCs w:val="14"/>
              </w:rPr>
            </w:pPr>
            <w:r w:rsidRPr="00D625F3">
              <w:rPr>
                <w:rFonts w:ascii="Arial" w:hAnsi="Arial" w:cs="Arial"/>
                <w:sz w:val="14"/>
                <w:szCs w:val="14"/>
              </w:rPr>
              <w:t>Primer apellido</w:t>
            </w:r>
          </w:p>
        </w:tc>
        <w:tc>
          <w:tcPr>
            <w:tcW w:w="2705" w:type="dxa"/>
            <w:gridSpan w:val="4"/>
            <w:tcMar/>
          </w:tcPr>
          <w:p w:rsidRPr="00D625F3" w:rsidR="00F542EE" w:rsidP="00F542EE" w:rsidRDefault="00F542EE" w14:paraId="58781D2E" w14:textId="77777777">
            <w:pPr>
              <w:jc w:val="center"/>
              <w:rPr>
                <w:rFonts w:ascii="Arial" w:hAnsi="Arial" w:cs="Arial"/>
                <w:sz w:val="14"/>
                <w:szCs w:val="14"/>
              </w:rPr>
            </w:pPr>
            <w:r w:rsidRPr="00D625F3">
              <w:rPr>
                <w:rFonts w:ascii="Arial" w:hAnsi="Arial" w:cs="Arial"/>
                <w:sz w:val="14"/>
                <w:szCs w:val="14"/>
              </w:rPr>
              <w:t>Segundo apellido</w:t>
            </w:r>
          </w:p>
        </w:tc>
      </w:tr>
      <w:tr w:rsidRPr="00D625F3" w:rsidR="00906BC2" w:rsidTr="1F23CD1A" w14:paraId="48554959" w14:textId="77777777">
        <w:trPr>
          <w:trHeight w:val="300"/>
        </w:trPr>
        <w:tc>
          <w:tcPr>
            <w:tcW w:w="1995" w:type="dxa"/>
            <w:gridSpan w:val="6"/>
            <w:vMerge/>
            <w:tcMar/>
          </w:tcPr>
          <w:p w:rsidRPr="00D625F3" w:rsidR="00F542EE" w:rsidP="00F542EE" w:rsidRDefault="00F542EE" w14:paraId="29BA958C" w14:textId="77777777">
            <w:pPr>
              <w:rPr>
                <w:rFonts w:ascii="Arial" w:hAnsi="Arial" w:cs="Arial"/>
                <w:sz w:val="14"/>
                <w:szCs w:val="14"/>
              </w:rPr>
            </w:pPr>
          </w:p>
        </w:tc>
        <w:tc>
          <w:tcPr>
            <w:tcW w:w="2764" w:type="dxa"/>
            <w:gridSpan w:val="8"/>
            <w:tcMar/>
          </w:tcPr>
          <w:p w:rsidRPr="00D625F3" w:rsidR="00F542EE" w:rsidP="00F542EE" w:rsidRDefault="00F542EE" w14:paraId="7607E177" w14:textId="77777777">
            <w:pPr>
              <w:jc w:val="center"/>
              <w:rPr>
                <w:rFonts w:ascii="Arial" w:hAnsi="Arial" w:cs="Arial"/>
                <w:sz w:val="14"/>
                <w:szCs w:val="14"/>
              </w:rPr>
            </w:pPr>
          </w:p>
        </w:tc>
        <w:tc>
          <w:tcPr>
            <w:tcW w:w="2619" w:type="dxa"/>
            <w:gridSpan w:val="8"/>
            <w:tcMar/>
          </w:tcPr>
          <w:p w:rsidRPr="00D625F3" w:rsidR="00F542EE" w:rsidP="00F542EE" w:rsidRDefault="00F542EE" w14:paraId="2761889E" w14:textId="77777777">
            <w:pPr>
              <w:jc w:val="center"/>
              <w:rPr>
                <w:rFonts w:ascii="Arial" w:hAnsi="Arial" w:cs="Arial"/>
                <w:sz w:val="14"/>
                <w:szCs w:val="14"/>
              </w:rPr>
            </w:pPr>
          </w:p>
        </w:tc>
        <w:tc>
          <w:tcPr>
            <w:tcW w:w="2705" w:type="dxa"/>
            <w:gridSpan w:val="4"/>
            <w:tcMar/>
          </w:tcPr>
          <w:p w:rsidRPr="00D625F3" w:rsidR="00F542EE" w:rsidP="00F542EE" w:rsidRDefault="00F542EE" w14:paraId="63C2EEF0" w14:textId="77777777">
            <w:pPr>
              <w:jc w:val="center"/>
              <w:rPr>
                <w:rFonts w:ascii="Arial" w:hAnsi="Arial" w:cs="Arial"/>
                <w:sz w:val="14"/>
                <w:szCs w:val="14"/>
              </w:rPr>
            </w:pPr>
          </w:p>
        </w:tc>
      </w:tr>
      <w:tr w:rsidRPr="00D625F3" w:rsidR="00906BC2" w:rsidTr="1F23CD1A" w14:paraId="469BF496" w14:textId="77777777">
        <w:trPr>
          <w:trHeight w:val="300"/>
        </w:trPr>
        <w:tc>
          <w:tcPr>
            <w:tcW w:w="1995" w:type="dxa"/>
            <w:gridSpan w:val="6"/>
            <w:vMerge/>
            <w:tcMar/>
          </w:tcPr>
          <w:p w:rsidRPr="00D625F3" w:rsidR="00F542EE" w:rsidP="00F542EE" w:rsidRDefault="00F542EE" w14:paraId="0AEBC536" w14:textId="77777777">
            <w:pPr>
              <w:rPr>
                <w:rFonts w:ascii="Arial" w:hAnsi="Arial" w:cs="Arial"/>
                <w:sz w:val="14"/>
                <w:szCs w:val="14"/>
              </w:rPr>
            </w:pPr>
          </w:p>
        </w:tc>
        <w:tc>
          <w:tcPr>
            <w:tcW w:w="2764" w:type="dxa"/>
            <w:gridSpan w:val="8"/>
            <w:tcMar/>
          </w:tcPr>
          <w:p w:rsidRPr="00D625F3" w:rsidR="00F542EE" w:rsidP="00F542EE" w:rsidRDefault="00F542EE" w14:paraId="11F94EFC" w14:textId="77777777">
            <w:pPr>
              <w:jc w:val="center"/>
              <w:rPr>
                <w:rFonts w:ascii="Arial" w:hAnsi="Arial" w:cs="Arial"/>
                <w:sz w:val="14"/>
                <w:szCs w:val="14"/>
              </w:rPr>
            </w:pPr>
            <w:r w:rsidRPr="00D625F3">
              <w:rPr>
                <w:rFonts w:ascii="Arial" w:hAnsi="Arial" w:cs="Arial"/>
                <w:sz w:val="14"/>
                <w:szCs w:val="14"/>
              </w:rPr>
              <w:t>Nombre (s)</w:t>
            </w:r>
          </w:p>
        </w:tc>
        <w:tc>
          <w:tcPr>
            <w:tcW w:w="2619" w:type="dxa"/>
            <w:gridSpan w:val="8"/>
            <w:tcMar/>
          </w:tcPr>
          <w:p w:rsidRPr="00D625F3" w:rsidR="00F542EE" w:rsidP="00F542EE" w:rsidRDefault="00F542EE" w14:paraId="2457CD06" w14:textId="77777777">
            <w:pPr>
              <w:jc w:val="center"/>
              <w:rPr>
                <w:rFonts w:ascii="Arial" w:hAnsi="Arial" w:cs="Arial"/>
                <w:sz w:val="14"/>
                <w:szCs w:val="14"/>
              </w:rPr>
            </w:pPr>
            <w:r w:rsidRPr="00D625F3">
              <w:rPr>
                <w:rFonts w:ascii="Arial" w:hAnsi="Arial" w:cs="Arial"/>
                <w:sz w:val="14"/>
                <w:szCs w:val="14"/>
              </w:rPr>
              <w:t>Primer apellido</w:t>
            </w:r>
          </w:p>
        </w:tc>
        <w:tc>
          <w:tcPr>
            <w:tcW w:w="2705" w:type="dxa"/>
            <w:gridSpan w:val="4"/>
            <w:tcMar/>
          </w:tcPr>
          <w:p w:rsidRPr="00D625F3" w:rsidR="00F542EE" w:rsidP="00F542EE" w:rsidRDefault="00F542EE" w14:paraId="576130DA" w14:textId="77777777">
            <w:pPr>
              <w:jc w:val="center"/>
              <w:rPr>
                <w:rFonts w:ascii="Arial" w:hAnsi="Arial" w:cs="Arial"/>
                <w:sz w:val="14"/>
                <w:szCs w:val="14"/>
              </w:rPr>
            </w:pPr>
            <w:r w:rsidRPr="00D625F3">
              <w:rPr>
                <w:rFonts w:ascii="Arial" w:hAnsi="Arial" w:cs="Arial"/>
                <w:sz w:val="14"/>
                <w:szCs w:val="14"/>
              </w:rPr>
              <w:t>Segundo apellido</w:t>
            </w:r>
          </w:p>
        </w:tc>
      </w:tr>
      <w:tr w:rsidRPr="00D625F3" w:rsidR="00F542EE" w:rsidTr="1F23CD1A" w14:paraId="53401A98" w14:textId="77777777">
        <w:trPr>
          <w:trHeight w:val="58"/>
        </w:trPr>
        <w:tc>
          <w:tcPr>
            <w:tcW w:w="10083" w:type="dxa"/>
            <w:gridSpan w:val="26"/>
            <w:tcMar/>
          </w:tcPr>
          <w:p w:rsidRPr="00D625F3" w:rsidR="00F542EE" w:rsidP="00F542EE" w:rsidRDefault="00F542EE" w14:paraId="6802ECB7" w14:textId="77777777">
            <w:pPr>
              <w:rPr>
                <w:rFonts w:ascii="Arial" w:hAnsi="Arial" w:cs="Arial"/>
                <w:sz w:val="10"/>
                <w:szCs w:val="10"/>
              </w:rPr>
            </w:pPr>
          </w:p>
        </w:tc>
      </w:tr>
      <w:tr w:rsidRPr="00D625F3" w:rsidR="00F542EE" w:rsidTr="1F23CD1A" w14:paraId="5B18EDD5" w14:textId="77777777">
        <w:trPr>
          <w:trHeight w:val="300"/>
        </w:trPr>
        <w:tc>
          <w:tcPr>
            <w:tcW w:w="10083" w:type="dxa"/>
            <w:gridSpan w:val="26"/>
            <w:shd w:val="clear" w:color="auto" w:fill="BFBFBF" w:themeFill="background1" w:themeFillShade="BF"/>
            <w:tcMar/>
          </w:tcPr>
          <w:p w:rsidRPr="00D625F3" w:rsidR="00F542EE" w:rsidP="00F542EE" w:rsidRDefault="00F542EE" w14:paraId="5D492B8F" w14:textId="77777777">
            <w:pPr>
              <w:rPr>
                <w:rFonts w:ascii="Arial" w:hAnsi="Arial" w:cs="Arial"/>
                <w:b/>
                <w:sz w:val="14"/>
                <w:szCs w:val="14"/>
              </w:rPr>
            </w:pPr>
            <w:r w:rsidRPr="00D625F3">
              <w:rPr>
                <w:rFonts w:ascii="Arial" w:hAnsi="Arial" w:cs="Arial"/>
                <w:b/>
                <w:sz w:val="14"/>
                <w:szCs w:val="14"/>
              </w:rPr>
              <w:t>SECCIÓN 3.                 REPRESENTACIÓN GRÁFICA DE LA INFORMACIÓN SOLICITADA</w:t>
            </w:r>
          </w:p>
        </w:tc>
      </w:tr>
      <w:tr w:rsidRPr="00D625F3" w:rsidR="00F542EE" w:rsidTr="1F23CD1A" w14:paraId="5F55C532" w14:textId="77777777">
        <w:trPr>
          <w:trHeight w:val="300"/>
        </w:trPr>
        <w:tc>
          <w:tcPr>
            <w:tcW w:w="10083" w:type="dxa"/>
            <w:gridSpan w:val="26"/>
            <w:tcMar/>
          </w:tcPr>
          <w:p w:rsidRPr="00D625F3" w:rsidR="00F542EE" w:rsidP="00F542EE" w:rsidRDefault="00F542EE" w14:paraId="6668D8E5" w14:textId="26A45511">
            <w:pPr>
              <w:rPr>
                <w:rFonts w:ascii="Arial" w:hAnsi="Arial" w:cs="Arial"/>
                <w:b/>
                <w:sz w:val="14"/>
                <w:szCs w:val="14"/>
              </w:rPr>
            </w:pPr>
            <w:r w:rsidRPr="00D625F3">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r w:rsidRPr="00D625F3" w:rsidR="00D625F3">
              <w:rPr>
                <w:rFonts w:ascii="Arial" w:hAnsi="Arial" w:cs="Arial"/>
                <w:b/>
                <w:sz w:val="14"/>
                <w:szCs w:val="14"/>
              </w:rPr>
              <w:t>.</w:t>
            </w:r>
          </w:p>
        </w:tc>
      </w:tr>
      <w:tr w:rsidRPr="00D625F3" w:rsidR="00D625F3" w:rsidTr="1F23CD1A" w14:paraId="1EF5872E" w14:textId="77777777">
        <w:trPr>
          <w:trHeight w:val="300"/>
        </w:trPr>
        <w:tc>
          <w:tcPr>
            <w:tcW w:w="10083" w:type="dxa"/>
            <w:gridSpan w:val="26"/>
            <w:tcMar/>
          </w:tcPr>
          <w:p w:rsidRPr="00D625F3" w:rsidR="00D625F3" w:rsidP="00F542EE" w:rsidRDefault="00D625F3" w14:paraId="2A266B77" w14:textId="77777777">
            <w:pPr>
              <w:rPr>
                <w:rFonts w:ascii="Arial" w:hAnsi="Arial" w:cs="Arial"/>
                <w:b/>
                <w:sz w:val="14"/>
                <w:szCs w:val="14"/>
              </w:rPr>
            </w:pPr>
          </w:p>
        </w:tc>
      </w:tr>
      <w:tr w:rsidRPr="00D625F3" w:rsidR="00F542EE" w:rsidTr="1F23CD1A" w14:paraId="39BE874B" w14:textId="77777777">
        <w:trPr>
          <w:trHeight w:val="300"/>
        </w:trPr>
        <w:tc>
          <w:tcPr>
            <w:tcW w:w="10083" w:type="dxa"/>
            <w:gridSpan w:val="26"/>
            <w:shd w:val="clear" w:color="auto" w:fill="D9D9D9" w:themeFill="background1" w:themeFillShade="D9"/>
            <w:tcMar/>
          </w:tcPr>
          <w:p w:rsidRPr="00D625F3" w:rsidR="00F542EE" w:rsidP="00F542EE" w:rsidRDefault="00F542EE" w14:paraId="787B009A" w14:textId="77777777">
            <w:pPr>
              <w:rPr>
                <w:rFonts w:ascii="Arial" w:hAnsi="Arial" w:cs="Arial"/>
              </w:rPr>
            </w:pPr>
            <w:r w:rsidRPr="00D625F3">
              <w:rPr>
                <w:rFonts w:ascii="Arial" w:hAnsi="Arial" w:eastAsia="Arial" w:cs="Arial"/>
                <w:b/>
                <w:bCs/>
                <w:sz w:val="14"/>
                <w:szCs w:val="14"/>
              </w:rPr>
              <w:t>Ingresos por provisión de servicios fijos para su reventa.</w:t>
            </w:r>
          </w:p>
          <w:p w:rsidRPr="00D625F3" w:rsidR="00F542EE" w:rsidP="00F542EE" w:rsidRDefault="00F542EE" w14:paraId="21D3144D" w14:textId="77777777">
            <w:pPr>
              <w:rPr>
                <w:rFonts w:ascii="Arial" w:hAnsi="Arial" w:cs="Arial"/>
                <w:b/>
                <w:bCs/>
                <w:sz w:val="14"/>
                <w:szCs w:val="14"/>
              </w:rPr>
            </w:pPr>
            <w:r w:rsidRPr="00D625F3">
              <w:rPr>
                <w:rFonts w:ascii="Arial" w:hAnsi="Arial" w:cs="Arial"/>
                <w:b/>
                <w:bCs/>
                <w:sz w:val="14"/>
                <w:szCs w:val="14"/>
              </w:rPr>
              <w:t>Código del Archivo de Presentación: R015-01.CSV</w:t>
            </w:r>
          </w:p>
        </w:tc>
      </w:tr>
      <w:tr w:rsidRPr="00D625F3" w:rsidR="00906BC2" w:rsidTr="1F23CD1A" w14:paraId="565F19EC" w14:textId="77777777">
        <w:trPr>
          <w:trHeight w:val="300"/>
        </w:trPr>
        <w:tc>
          <w:tcPr>
            <w:tcW w:w="1176" w:type="dxa"/>
            <w:gridSpan w:val="4"/>
            <w:tcMar/>
            <w:vAlign w:val="center"/>
          </w:tcPr>
          <w:p w:rsidRPr="00D625F3" w:rsidR="00F542EE" w:rsidP="00F542EE" w:rsidRDefault="00F542EE" w14:paraId="5D59205C" w14:textId="77777777">
            <w:pPr>
              <w:jc w:val="center"/>
              <w:rPr>
                <w:rFonts w:ascii="Arial" w:hAnsi="Arial" w:eastAsia="Times New Roman" w:cs="Arial"/>
                <w:color w:val="000000"/>
                <w:sz w:val="14"/>
                <w:szCs w:val="14"/>
                <w:lang w:eastAsia="es-MX"/>
              </w:rPr>
            </w:pPr>
            <w:r w:rsidRPr="00D625F3">
              <w:rPr>
                <w:rFonts w:ascii="Arial" w:hAnsi="Arial" w:eastAsia="Times New Roman" w:cs="Arial"/>
                <w:color w:val="000000" w:themeColor="text1"/>
                <w:sz w:val="14"/>
                <w:szCs w:val="14"/>
                <w:lang w:eastAsia="es-MX"/>
              </w:rPr>
              <w:t>C501</w:t>
            </w:r>
          </w:p>
        </w:tc>
        <w:tc>
          <w:tcPr>
            <w:tcW w:w="1446" w:type="dxa"/>
            <w:gridSpan w:val="4"/>
            <w:tcMar/>
            <w:vAlign w:val="center"/>
          </w:tcPr>
          <w:p w:rsidRPr="00D625F3" w:rsidR="00F542EE" w:rsidP="00F542EE" w:rsidRDefault="00F542EE" w14:paraId="3F3B5AA4" w14:textId="77777777">
            <w:pPr>
              <w:jc w:val="center"/>
              <w:rPr>
                <w:rFonts w:ascii="Arial" w:hAnsi="Arial" w:eastAsia="Times New Roman" w:cs="Arial"/>
                <w:color w:val="000000"/>
                <w:sz w:val="14"/>
                <w:szCs w:val="14"/>
                <w:lang w:eastAsia="es-MX"/>
              </w:rPr>
            </w:pPr>
            <w:r w:rsidRPr="00D625F3">
              <w:rPr>
                <w:rFonts w:ascii="Arial" w:hAnsi="Arial" w:eastAsia="Times New Roman" w:cs="Arial"/>
                <w:color w:val="000000" w:themeColor="text1"/>
                <w:sz w:val="14"/>
                <w:szCs w:val="14"/>
                <w:lang w:eastAsia="es-MX"/>
              </w:rPr>
              <w:t>C502</w:t>
            </w:r>
          </w:p>
        </w:tc>
        <w:tc>
          <w:tcPr>
            <w:tcW w:w="1658" w:type="dxa"/>
            <w:gridSpan w:val="3"/>
            <w:shd w:val="clear" w:color="auto" w:fill="auto"/>
            <w:tcMar/>
            <w:vAlign w:val="center"/>
          </w:tcPr>
          <w:p w:rsidRPr="00D625F3" w:rsidR="00F542EE" w:rsidP="00F542EE" w:rsidRDefault="00F542EE" w14:paraId="63110AA9" w14:textId="77777777">
            <w:pPr>
              <w:jc w:val="center"/>
              <w:rPr>
                <w:rFonts w:ascii="Arial" w:hAnsi="Arial" w:eastAsia="Times New Roman" w:cs="Arial"/>
                <w:sz w:val="14"/>
                <w:szCs w:val="14"/>
                <w:lang w:eastAsia="es-MX"/>
              </w:rPr>
            </w:pPr>
            <w:r w:rsidRPr="00D625F3">
              <w:rPr>
                <w:rFonts w:ascii="Arial" w:hAnsi="Arial" w:eastAsia="Times New Roman" w:cs="Arial"/>
                <w:sz w:val="14"/>
                <w:szCs w:val="14"/>
                <w:lang w:eastAsia="es-MX"/>
              </w:rPr>
              <w:t>R015-0101</w:t>
            </w:r>
          </w:p>
        </w:tc>
        <w:tc>
          <w:tcPr>
            <w:tcW w:w="1477" w:type="dxa"/>
            <w:gridSpan w:val="6"/>
            <w:shd w:val="clear" w:color="auto" w:fill="auto"/>
            <w:tcMar/>
            <w:vAlign w:val="center"/>
          </w:tcPr>
          <w:p w:rsidRPr="00D625F3" w:rsidR="00F542EE" w:rsidP="00F542EE" w:rsidRDefault="00F542EE" w14:paraId="1FD2E15E"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R015-0102</w:t>
            </w:r>
          </w:p>
        </w:tc>
        <w:tc>
          <w:tcPr>
            <w:tcW w:w="1449" w:type="dxa"/>
            <w:gridSpan w:val="4"/>
            <w:tcMar/>
            <w:vAlign w:val="center"/>
          </w:tcPr>
          <w:p w:rsidRPr="00D625F3" w:rsidR="00F542EE" w:rsidP="00F542EE" w:rsidRDefault="00F542EE" w14:paraId="781CA32B" w14:textId="77777777">
            <w:pPr>
              <w:jc w:val="center"/>
              <w:rPr>
                <w:rFonts w:ascii="Arial" w:hAnsi="Arial" w:eastAsia="Times New Roman" w:cs="Arial"/>
                <w:color w:val="000000"/>
                <w:sz w:val="14"/>
                <w:szCs w:val="14"/>
                <w:lang w:eastAsia="es-MX"/>
              </w:rPr>
            </w:pPr>
            <w:r w:rsidRPr="00D625F3">
              <w:rPr>
                <w:rFonts w:ascii="Arial" w:hAnsi="Arial" w:eastAsia="Times New Roman" w:cs="Arial"/>
                <w:color w:val="000000" w:themeColor="text1"/>
                <w:sz w:val="14"/>
                <w:szCs w:val="14"/>
                <w:lang w:eastAsia="es-MX"/>
              </w:rPr>
              <w:t>R015-0103</w:t>
            </w:r>
          </w:p>
        </w:tc>
        <w:tc>
          <w:tcPr>
            <w:tcW w:w="1456" w:type="dxa"/>
            <w:gridSpan w:val="3"/>
            <w:tcMar/>
            <w:vAlign w:val="center"/>
          </w:tcPr>
          <w:p w:rsidRPr="00D625F3" w:rsidR="00F542EE" w:rsidP="00F542EE" w:rsidRDefault="00F542EE" w14:paraId="7DACA885" w14:textId="77777777">
            <w:pPr>
              <w:jc w:val="center"/>
              <w:rPr>
                <w:rFonts w:ascii="Arial" w:hAnsi="Arial" w:eastAsia="Times New Roman" w:cs="Arial"/>
                <w:color w:val="000000"/>
                <w:sz w:val="14"/>
                <w:szCs w:val="14"/>
                <w:lang w:eastAsia="es-MX"/>
              </w:rPr>
            </w:pPr>
            <w:r w:rsidRPr="00D625F3">
              <w:rPr>
                <w:rFonts w:ascii="Arial" w:hAnsi="Arial" w:eastAsia="Times New Roman" w:cs="Arial"/>
                <w:color w:val="000000" w:themeColor="text1"/>
                <w:sz w:val="14"/>
                <w:szCs w:val="14"/>
                <w:lang w:eastAsia="es-MX"/>
              </w:rPr>
              <w:t>R015-0104</w:t>
            </w:r>
          </w:p>
        </w:tc>
        <w:tc>
          <w:tcPr>
            <w:tcW w:w="1421" w:type="dxa"/>
            <w:gridSpan w:val="2"/>
            <w:shd w:val="clear" w:color="auto" w:fill="auto"/>
            <w:tcMar/>
            <w:vAlign w:val="center"/>
          </w:tcPr>
          <w:p w:rsidRPr="00D625F3" w:rsidR="00F542EE" w:rsidP="00F542EE" w:rsidRDefault="00F542EE" w14:paraId="63C9F8EA" w14:textId="77777777">
            <w:pPr>
              <w:jc w:val="center"/>
              <w:rPr>
                <w:rFonts w:ascii="Arial" w:hAnsi="Arial" w:eastAsia="Times New Roman" w:cs="Arial"/>
                <w:color w:val="000000"/>
                <w:sz w:val="14"/>
                <w:szCs w:val="14"/>
                <w:lang w:eastAsia="es-MX"/>
              </w:rPr>
            </w:pPr>
            <w:r w:rsidRPr="00D625F3">
              <w:rPr>
                <w:rFonts w:ascii="Arial" w:hAnsi="Arial" w:eastAsia="Times New Roman" w:cs="Arial"/>
                <w:color w:val="000000" w:themeColor="text1"/>
                <w:sz w:val="14"/>
                <w:szCs w:val="14"/>
                <w:lang w:eastAsia="es-MX"/>
              </w:rPr>
              <w:t>R015-0105</w:t>
            </w:r>
          </w:p>
        </w:tc>
      </w:tr>
      <w:tr w:rsidRPr="00D625F3" w:rsidR="00906BC2" w:rsidTr="1F23CD1A" w14:paraId="5AF4F468" w14:textId="77777777">
        <w:trPr>
          <w:trHeight w:val="535"/>
        </w:trPr>
        <w:tc>
          <w:tcPr>
            <w:tcW w:w="1176" w:type="dxa"/>
            <w:gridSpan w:val="4"/>
            <w:tcMar/>
            <w:vAlign w:val="center"/>
          </w:tcPr>
          <w:p w:rsidRPr="00D625F3" w:rsidR="00F542EE" w:rsidP="00F542EE" w:rsidRDefault="00F542EE" w14:paraId="197268AD" w14:textId="77777777">
            <w:pPr>
              <w:jc w:val="center"/>
              <w:rPr>
                <w:rFonts w:ascii="Arial" w:hAnsi="Arial" w:cs="Arial"/>
                <w:sz w:val="14"/>
                <w:szCs w:val="14"/>
              </w:rPr>
            </w:pPr>
            <w:r w:rsidRPr="00D625F3">
              <w:rPr>
                <w:rFonts w:ascii="Arial" w:hAnsi="Arial" w:eastAsia="Times New Roman" w:cs="Arial"/>
                <w:color w:val="000000" w:themeColor="text1"/>
                <w:sz w:val="14"/>
                <w:szCs w:val="14"/>
                <w:lang w:eastAsia="es-MX"/>
              </w:rPr>
              <w:lastRenderedPageBreak/>
              <w:t>C501_AÑO</w:t>
            </w:r>
          </w:p>
        </w:tc>
        <w:tc>
          <w:tcPr>
            <w:tcW w:w="1446" w:type="dxa"/>
            <w:gridSpan w:val="4"/>
            <w:tcMar/>
            <w:vAlign w:val="center"/>
          </w:tcPr>
          <w:p w:rsidRPr="00D625F3" w:rsidR="00F542EE" w:rsidP="00F542EE" w:rsidRDefault="00F542EE" w14:paraId="55266493" w14:textId="77777777">
            <w:pPr>
              <w:jc w:val="center"/>
              <w:rPr>
                <w:rFonts w:ascii="Arial" w:hAnsi="Arial" w:eastAsia="Times New Roman" w:cs="Arial"/>
                <w:color w:val="000000"/>
                <w:sz w:val="14"/>
                <w:szCs w:val="14"/>
                <w:lang w:eastAsia="es-MX"/>
              </w:rPr>
            </w:pPr>
            <w:r w:rsidRPr="00D625F3">
              <w:rPr>
                <w:rFonts w:ascii="Arial" w:hAnsi="Arial" w:eastAsia="Times New Roman" w:cs="Arial"/>
                <w:color w:val="000000" w:themeColor="text1"/>
                <w:sz w:val="14"/>
                <w:szCs w:val="14"/>
                <w:lang w:eastAsia="es-MX"/>
              </w:rPr>
              <w:t>C502_TRIMESTRE</w:t>
            </w:r>
          </w:p>
        </w:tc>
        <w:tc>
          <w:tcPr>
            <w:tcW w:w="1658" w:type="dxa"/>
            <w:gridSpan w:val="3"/>
            <w:shd w:val="clear" w:color="auto" w:fill="auto"/>
            <w:tcMar/>
            <w:vAlign w:val="center"/>
          </w:tcPr>
          <w:p w:rsidRPr="00D625F3" w:rsidR="00F542EE" w:rsidP="00F542EE" w:rsidRDefault="00F542EE" w14:paraId="3CED504A" w14:textId="77777777">
            <w:pPr>
              <w:jc w:val="center"/>
              <w:rPr>
                <w:rFonts w:ascii="Arial" w:hAnsi="Arial" w:eastAsia="Times New Roman" w:cs="Arial"/>
                <w:sz w:val="14"/>
                <w:szCs w:val="14"/>
                <w:lang w:eastAsia="es-MX"/>
              </w:rPr>
            </w:pPr>
            <w:r w:rsidRPr="00D625F3">
              <w:rPr>
                <w:rFonts w:ascii="Arial" w:hAnsi="Arial" w:eastAsia="Times New Roman" w:cs="Arial"/>
                <w:sz w:val="14"/>
                <w:szCs w:val="14"/>
                <w:lang w:eastAsia="es-MX"/>
              </w:rPr>
              <w:t>Alfanumérico (</w:t>
            </w:r>
            <w:proofErr w:type="spellStart"/>
            <w:r w:rsidRPr="00D625F3">
              <w:rPr>
                <w:rFonts w:ascii="Arial" w:hAnsi="Arial" w:eastAsia="Times New Roman" w:cs="Arial"/>
                <w:sz w:val="14"/>
                <w:szCs w:val="14"/>
                <w:lang w:eastAsia="es-MX"/>
              </w:rPr>
              <w:t>Máx</w:t>
            </w:r>
            <w:proofErr w:type="spellEnd"/>
            <w:r w:rsidRPr="00D625F3">
              <w:rPr>
                <w:rFonts w:ascii="Arial" w:hAnsi="Arial" w:eastAsia="Times New Roman" w:cs="Arial"/>
                <w:sz w:val="14"/>
                <w:szCs w:val="14"/>
                <w:lang w:eastAsia="es-MX"/>
              </w:rPr>
              <w:t xml:space="preserve"> 100 caracteres)</w:t>
            </w:r>
          </w:p>
        </w:tc>
        <w:tc>
          <w:tcPr>
            <w:tcW w:w="1477" w:type="dxa"/>
            <w:gridSpan w:val="6"/>
            <w:shd w:val="clear" w:color="auto" w:fill="auto"/>
            <w:tcMar/>
            <w:vAlign w:val="center"/>
          </w:tcPr>
          <w:p w:rsidRPr="00D625F3" w:rsidR="00F542EE" w:rsidP="00F542EE" w:rsidRDefault="00F542EE" w14:paraId="772E0E81" w14:textId="77777777">
            <w:pPr>
              <w:spacing w:line="259" w:lineRule="auto"/>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Decimal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20.2 dígitos)</w:t>
            </w:r>
          </w:p>
        </w:tc>
        <w:tc>
          <w:tcPr>
            <w:tcW w:w="1449" w:type="dxa"/>
            <w:gridSpan w:val="4"/>
            <w:tcMar/>
            <w:vAlign w:val="center"/>
          </w:tcPr>
          <w:p w:rsidRPr="00D625F3" w:rsidR="00F542EE" w:rsidP="00F542EE" w:rsidRDefault="00F542EE" w14:paraId="3CEF7315" w14:textId="77777777">
            <w:pPr>
              <w:spacing w:line="259" w:lineRule="auto"/>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Decimal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20.2 dígitos)</w:t>
            </w:r>
          </w:p>
        </w:tc>
        <w:tc>
          <w:tcPr>
            <w:tcW w:w="1456" w:type="dxa"/>
            <w:gridSpan w:val="3"/>
            <w:tcMar/>
            <w:vAlign w:val="center"/>
          </w:tcPr>
          <w:p w:rsidRPr="00D625F3" w:rsidR="00F542EE" w:rsidP="00F542EE" w:rsidRDefault="00F542EE" w14:paraId="491ECF29" w14:textId="77777777">
            <w:pPr>
              <w:spacing w:line="259" w:lineRule="auto"/>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Decimal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20.2 dígitos)</w:t>
            </w:r>
          </w:p>
        </w:tc>
        <w:tc>
          <w:tcPr>
            <w:tcW w:w="1421" w:type="dxa"/>
            <w:gridSpan w:val="2"/>
            <w:shd w:val="clear" w:color="auto" w:fill="auto"/>
            <w:tcMar/>
            <w:vAlign w:val="center"/>
          </w:tcPr>
          <w:p w:rsidRPr="00D625F3" w:rsidR="00F542EE" w:rsidP="00F542EE" w:rsidRDefault="00F542EE" w14:paraId="3DFE2C44" w14:textId="77777777">
            <w:pPr>
              <w:spacing w:line="259" w:lineRule="auto"/>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Decimal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20.2 dígitos)</w:t>
            </w:r>
          </w:p>
        </w:tc>
      </w:tr>
      <w:tr w:rsidRPr="00D625F3" w:rsidR="00D625F3" w:rsidTr="1F23CD1A" w14:paraId="5B609F7E" w14:textId="77777777">
        <w:trPr>
          <w:trHeight w:val="164"/>
        </w:trPr>
        <w:tc>
          <w:tcPr>
            <w:tcW w:w="10083" w:type="dxa"/>
            <w:gridSpan w:val="26"/>
            <w:tcMar/>
            <w:vAlign w:val="center"/>
          </w:tcPr>
          <w:p w:rsidRPr="00D625F3" w:rsidR="00D625F3" w:rsidP="00F542EE" w:rsidRDefault="00D625F3" w14:paraId="5614146E" w14:textId="77777777">
            <w:pPr>
              <w:rPr>
                <w:rFonts w:ascii="Arial" w:hAnsi="Arial" w:eastAsia="Times New Roman" w:cs="Arial"/>
                <w:color w:val="000000" w:themeColor="text1"/>
                <w:sz w:val="14"/>
                <w:szCs w:val="14"/>
                <w:lang w:eastAsia="es-MX"/>
              </w:rPr>
            </w:pPr>
          </w:p>
        </w:tc>
      </w:tr>
      <w:tr w:rsidRPr="00D625F3" w:rsidR="00D625F3" w:rsidTr="1F23CD1A" w14:paraId="1BAE9872" w14:textId="77777777">
        <w:trPr>
          <w:trHeight w:val="267"/>
        </w:trPr>
        <w:tc>
          <w:tcPr>
            <w:tcW w:w="10083" w:type="dxa"/>
            <w:gridSpan w:val="26"/>
            <w:tcMar/>
          </w:tcPr>
          <w:p w:rsidRPr="00D625F3" w:rsidR="00D625F3" w:rsidP="00D625F3" w:rsidRDefault="00D625F3" w14:paraId="0B140FCB" w14:textId="3DD2906A">
            <w:pPr>
              <w:jc w:val="center"/>
              <w:rPr>
                <w:rFonts w:ascii="Arial" w:hAnsi="Arial" w:eastAsia="Times New Roman" w:cs="Arial"/>
                <w:color w:val="000000" w:themeColor="text1"/>
                <w:sz w:val="14"/>
                <w:szCs w:val="14"/>
                <w:lang w:eastAsia="es-MX"/>
              </w:rPr>
            </w:pPr>
            <w:r w:rsidRPr="00D625F3">
              <w:rPr>
                <w:rFonts w:ascii="Arial" w:hAnsi="Arial" w:cs="Arial"/>
                <w:sz w:val="14"/>
                <w:szCs w:val="14"/>
              </w:rPr>
              <w:t>SE DEBERÁN INCLUIR TANTAS FILAS COMO SEAN NECESARIAS</w:t>
            </w:r>
          </w:p>
        </w:tc>
      </w:tr>
      <w:tr w:rsidRPr="00D625F3" w:rsidR="00D625F3" w:rsidTr="1F23CD1A" w14:paraId="67912962" w14:textId="77777777">
        <w:trPr>
          <w:trHeight w:val="147"/>
        </w:trPr>
        <w:tc>
          <w:tcPr>
            <w:tcW w:w="10083" w:type="dxa"/>
            <w:gridSpan w:val="26"/>
            <w:tcMar/>
            <w:vAlign w:val="center"/>
          </w:tcPr>
          <w:p w:rsidRPr="00D625F3" w:rsidR="00D625F3" w:rsidP="00D625F3" w:rsidRDefault="00D625F3" w14:paraId="57DA2A2F" w14:textId="77777777">
            <w:pPr>
              <w:rPr>
                <w:rFonts w:ascii="Arial" w:hAnsi="Arial" w:eastAsia="Times New Roman" w:cs="Arial"/>
                <w:color w:val="000000" w:themeColor="text1"/>
                <w:sz w:val="14"/>
                <w:szCs w:val="14"/>
                <w:lang w:eastAsia="es-MX"/>
              </w:rPr>
            </w:pPr>
          </w:p>
        </w:tc>
      </w:tr>
      <w:tr w:rsidRPr="00D625F3" w:rsidR="00D625F3" w:rsidTr="1F23CD1A" w14:paraId="5480233F" w14:textId="77777777">
        <w:trPr>
          <w:trHeight w:val="535"/>
        </w:trPr>
        <w:tc>
          <w:tcPr>
            <w:tcW w:w="10083" w:type="dxa"/>
            <w:gridSpan w:val="26"/>
            <w:shd w:val="clear" w:color="auto" w:fill="DBDBDB" w:themeFill="accent3" w:themeFillTint="66"/>
            <w:tcMar/>
            <w:vAlign w:val="center"/>
          </w:tcPr>
          <w:p w:rsidRPr="00D625F3" w:rsidR="00D625F3" w:rsidP="00D625F3" w:rsidRDefault="00D625F3" w14:paraId="02513378" w14:textId="71D73403">
            <w:pPr>
              <w:rPr>
                <w:rFonts w:ascii="Arial" w:hAnsi="Arial" w:eastAsia="Times New Roman" w:cs="Arial"/>
                <w:b/>
                <w:bCs/>
                <w:color w:val="000000" w:themeColor="text1"/>
                <w:sz w:val="14"/>
                <w:szCs w:val="14"/>
                <w:lang w:eastAsia="es-MX"/>
              </w:rPr>
            </w:pPr>
            <w:r w:rsidRPr="00D625F3">
              <w:rPr>
                <w:rFonts w:ascii="Arial" w:hAnsi="Arial" w:eastAsia="Times New Roman" w:cs="Arial"/>
                <w:b/>
                <w:bCs/>
                <w:color w:val="000000" w:themeColor="text1"/>
                <w:sz w:val="14"/>
                <w:szCs w:val="14"/>
                <w:lang w:eastAsia="es-MX"/>
              </w:rPr>
              <w:t>Volumen provisto de servicios fijos para su reventa por adquiriente de servicios.</w:t>
            </w:r>
          </w:p>
          <w:p w:rsidRPr="00D625F3" w:rsidR="00D625F3" w:rsidP="00D625F3" w:rsidRDefault="00D625F3" w14:paraId="00303579" w14:textId="77777777">
            <w:pPr>
              <w:rPr>
                <w:rFonts w:ascii="Arial" w:hAnsi="Arial" w:eastAsia="Times New Roman" w:cs="Arial"/>
                <w:b/>
                <w:bCs/>
                <w:color w:val="000000" w:themeColor="text1"/>
                <w:sz w:val="14"/>
                <w:szCs w:val="14"/>
                <w:lang w:eastAsia="es-MX"/>
              </w:rPr>
            </w:pPr>
            <w:r w:rsidRPr="00D625F3">
              <w:rPr>
                <w:rFonts w:ascii="Arial" w:hAnsi="Arial" w:eastAsia="Times New Roman" w:cs="Arial"/>
                <w:b/>
                <w:bCs/>
                <w:color w:val="000000" w:themeColor="text1"/>
                <w:sz w:val="14"/>
                <w:szCs w:val="14"/>
                <w:lang w:eastAsia="es-MX"/>
              </w:rPr>
              <w:t>Código del Archivo de Presentación: R015-02.CSV</w:t>
            </w:r>
          </w:p>
        </w:tc>
      </w:tr>
      <w:tr w:rsidRPr="00D625F3" w:rsidR="00D625F3" w:rsidTr="1F23CD1A" w14:paraId="7154B5A9" w14:textId="77777777">
        <w:trPr>
          <w:trHeight w:val="535"/>
        </w:trPr>
        <w:tc>
          <w:tcPr>
            <w:tcW w:w="1176" w:type="dxa"/>
            <w:gridSpan w:val="4"/>
            <w:tcMar/>
            <w:vAlign w:val="center"/>
          </w:tcPr>
          <w:p w:rsidRPr="00D625F3" w:rsidR="00D625F3" w:rsidP="00D625F3" w:rsidRDefault="00D625F3" w14:paraId="52D512E1"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C501</w:t>
            </w:r>
          </w:p>
        </w:tc>
        <w:tc>
          <w:tcPr>
            <w:tcW w:w="1725" w:type="dxa"/>
            <w:gridSpan w:val="5"/>
            <w:tcMar/>
            <w:vAlign w:val="center"/>
          </w:tcPr>
          <w:p w:rsidRPr="00D625F3" w:rsidR="00D625F3" w:rsidP="00D625F3" w:rsidRDefault="00D625F3" w14:paraId="53421A01"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C502</w:t>
            </w:r>
          </w:p>
        </w:tc>
        <w:tc>
          <w:tcPr>
            <w:tcW w:w="1686" w:type="dxa"/>
            <w:gridSpan w:val="4"/>
            <w:shd w:val="clear" w:color="auto" w:fill="auto"/>
            <w:tcMar/>
            <w:vAlign w:val="center"/>
          </w:tcPr>
          <w:p w:rsidRPr="00D625F3" w:rsidR="00D625F3" w:rsidP="00D625F3" w:rsidRDefault="00D625F3" w14:paraId="29EC7128" w14:textId="77777777">
            <w:pPr>
              <w:jc w:val="center"/>
              <w:rPr>
                <w:rFonts w:ascii="Arial" w:hAnsi="Arial" w:eastAsia="Times New Roman" w:cs="Arial"/>
                <w:sz w:val="14"/>
                <w:szCs w:val="14"/>
                <w:lang w:eastAsia="es-MX"/>
              </w:rPr>
            </w:pPr>
            <w:r w:rsidRPr="00D625F3">
              <w:rPr>
                <w:rFonts w:ascii="Arial" w:hAnsi="Arial" w:eastAsia="Times New Roman" w:cs="Arial"/>
                <w:sz w:val="14"/>
                <w:szCs w:val="14"/>
                <w:lang w:eastAsia="es-MX"/>
              </w:rPr>
              <w:t>R015-0201</w:t>
            </w:r>
          </w:p>
        </w:tc>
        <w:tc>
          <w:tcPr>
            <w:tcW w:w="1459" w:type="dxa"/>
            <w:gridSpan w:val="5"/>
            <w:shd w:val="clear" w:color="auto" w:fill="auto"/>
            <w:tcMar/>
            <w:vAlign w:val="center"/>
          </w:tcPr>
          <w:p w:rsidRPr="00D625F3" w:rsidR="00D625F3" w:rsidP="00D625F3" w:rsidRDefault="00D625F3" w14:paraId="6EBDC85F"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R015-0202</w:t>
            </w:r>
          </w:p>
        </w:tc>
        <w:tc>
          <w:tcPr>
            <w:tcW w:w="1488" w:type="dxa"/>
            <w:gridSpan w:val="5"/>
            <w:tcMar/>
            <w:vAlign w:val="center"/>
          </w:tcPr>
          <w:p w:rsidRPr="00D625F3" w:rsidR="00D625F3" w:rsidP="00D625F3" w:rsidRDefault="00D625F3" w14:paraId="01BCD13D"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R015-0203</w:t>
            </w:r>
          </w:p>
        </w:tc>
        <w:tc>
          <w:tcPr>
            <w:tcW w:w="1276" w:type="dxa"/>
            <w:gridSpan w:val="2"/>
            <w:tcMar/>
            <w:vAlign w:val="center"/>
          </w:tcPr>
          <w:p w:rsidRPr="00D625F3" w:rsidR="00D625F3" w:rsidP="00D625F3" w:rsidRDefault="00D625F3" w14:paraId="43B3B3DA"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R015-0204</w:t>
            </w:r>
          </w:p>
        </w:tc>
        <w:tc>
          <w:tcPr>
            <w:tcW w:w="1273" w:type="dxa"/>
            <w:shd w:val="clear" w:color="auto" w:fill="auto"/>
            <w:tcMar/>
            <w:vAlign w:val="center"/>
          </w:tcPr>
          <w:p w:rsidRPr="00D625F3" w:rsidR="00D625F3" w:rsidP="00D625F3" w:rsidRDefault="00D625F3" w14:paraId="60078FDB"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R015-0205</w:t>
            </w:r>
          </w:p>
        </w:tc>
      </w:tr>
      <w:tr w:rsidRPr="00D625F3" w:rsidR="00D625F3" w:rsidTr="1F23CD1A" w14:paraId="6DC6BC56" w14:textId="77777777">
        <w:trPr>
          <w:trHeight w:val="535"/>
        </w:trPr>
        <w:tc>
          <w:tcPr>
            <w:tcW w:w="1176" w:type="dxa"/>
            <w:gridSpan w:val="4"/>
            <w:tcMar/>
            <w:vAlign w:val="center"/>
          </w:tcPr>
          <w:p w:rsidRPr="00D625F3" w:rsidR="00D625F3" w:rsidP="00D625F3" w:rsidRDefault="00D625F3" w14:paraId="59C9F68D" w14:textId="77777777">
            <w:pPr>
              <w:jc w:val="center"/>
              <w:rPr>
                <w:rFonts w:ascii="Arial" w:hAnsi="Arial" w:cs="Arial"/>
                <w:sz w:val="14"/>
                <w:szCs w:val="14"/>
              </w:rPr>
            </w:pPr>
            <w:r w:rsidRPr="00D625F3">
              <w:rPr>
                <w:rFonts w:ascii="Arial" w:hAnsi="Arial" w:eastAsia="Times New Roman" w:cs="Arial"/>
                <w:color w:val="000000" w:themeColor="text1"/>
                <w:sz w:val="14"/>
                <w:szCs w:val="14"/>
                <w:lang w:eastAsia="es-MX"/>
              </w:rPr>
              <w:t>C501_AÑO</w:t>
            </w:r>
          </w:p>
        </w:tc>
        <w:tc>
          <w:tcPr>
            <w:tcW w:w="1725" w:type="dxa"/>
            <w:gridSpan w:val="5"/>
            <w:tcMar/>
            <w:vAlign w:val="center"/>
          </w:tcPr>
          <w:p w:rsidRPr="00D625F3" w:rsidR="00D625F3" w:rsidP="00D625F3" w:rsidRDefault="00D625F3" w14:paraId="34045744"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C502_TRIMESTRE</w:t>
            </w:r>
          </w:p>
        </w:tc>
        <w:tc>
          <w:tcPr>
            <w:tcW w:w="1686" w:type="dxa"/>
            <w:gridSpan w:val="4"/>
            <w:shd w:val="clear" w:color="auto" w:fill="auto"/>
            <w:tcMar/>
            <w:vAlign w:val="center"/>
          </w:tcPr>
          <w:p w:rsidRPr="00D625F3" w:rsidR="00D625F3" w:rsidP="00D625F3" w:rsidRDefault="00D625F3" w14:paraId="25948F97" w14:textId="77777777">
            <w:pPr>
              <w:jc w:val="center"/>
              <w:rPr>
                <w:rFonts w:ascii="Arial" w:hAnsi="Arial" w:eastAsia="Times New Roman" w:cs="Arial"/>
                <w:sz w:val="14"/>
                <w:szCs w:val="14"/>
                <w:lang w:eastAsia="es-MX"/>
              </w:rPr>
            </w:pPr>
            <w:r w:rsidRPr="00D625F3">
              <w:rPr>
                <w:rFonts w:ascii="Arial" w:hAnsi="Arial" w:eastAsia="Times New Roman" w:cs="Arial"/>
                <w:sz w:val="14"/>
                <w:szCs w:val="14"/>
                <w:lang w:eastAsia="es-MX"/>
              </w:rPr>
              <w:t>Alfanumérico (</w:t>
            </w:r>
            <w:proofErr w:type="spellStart"/>
            <w:r w:rsidRPr="00D625F3">
              <w:rPr>
                <w:rFonts w:ascii="Arial" w:hAnsi="Arial" w:eastAsia="Times New Roman" w:cs="Arial"/>
                <w:sz w:val="14"/>
                <w:szCs w:val="14"/>
                <w:lang w:eastAsia="es-MX"/>
              </w:rPr>
              <w:t>Máx</w:t>
            </w:r>
            <w:proofErr w:type="spellEnd"/>
            <w:r w:rsidRPr="00D625F3">
              <w:rPr>
                <w:rFonts w:ascii="Arial" w:hAnsi="Arial" w:eastAsia="Times New Roman" w:cs="Arial"/>
                <w:sz w:val="14"/>
                <w:szCs w:val="14"/>
                <w:lang w:eastAsia="es-MX"/>
              </w:rPr>
              <w:t xml:space="preserve"> 100 caracteres)</w:t>
            </w:r>
          </w:p>
        </w:tc>
        <w:tc>
          <w:tcPr>
            <w:tcW w:w="1459" w:type="dxa"/>
            <w:gridSpan w:val="5"/>
            <w:shd w:val="clear" w:color="auto" w:fill="auto"/>
            <w:tcMar/>
            <w:vAlign w:val="center"/>
          </w:tcPr>
          <w:p w:rsidRPr="00D625F3" w:rsidR="00D625F3" w:rsidP="00D625F3" w:rsidRDefault="00D625F3" w14:paraId="524D25E6" w14:textId="77777777">
            <w:pPr>
              <w:jc w:val="center"/>
              <w:rPr>
                <w:rFonts w:ascii="Arial" w:hAnsi="Arial" w:eastAsia="Times New Roman" w:cs="Arial"/>
                <w:color w:val="000000" w:themeColor="text1"/>
                <w:sz w:val="14"/>
                <w:szCs w:val="14"/>
                <w:lang w:eastAsia="es-MX"/>
              </w:rPr>
            </w:pPr>
          </w:p>
          <w:p w:rsidRPr="00D625F3" w:rsidR="00D625F3" w:rsidP="00D625F3" w:rsidRDefault="00D625F3" w14:paraId="4F555D0F" w14:textId="5B89D8C0">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Entero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50 dígitos)</w:t>
            </w:r>
          </w:p>
          <w:p w:rsidRPr="00D625F3" w:rsidR="00D625F3" w:rsidP="00D625F3" w:rsidRDefault="00D625F3" w14:paraId="18DFF40D" w14:textId="77777777">
            <w:pPr>
              <w:jc w:val="center"/>
              <w:rPr>
                <w:rFonts w:ascii="Arial" w:hAnsi="Arial" w:eastAsia="Times New Roman" w:cs="Arial"/>
                <w:color w:val="000000" w:themeColor="text1"/>
                <w:sz w:val="14"/>
                <w:szCs w:val="14"/>
                <w:lang w:eastAsia="es-MX"/>
              </w:rPr>
            </w:pPr>
          </w:p>
        </w:tc>
        <w:tc>
          <w:tcPr>
            <w:tcW w:w="1488" w:type="dxa"/>
            <w:gridSpan w:val="5"/>
            <w:tcMar/>
            <w:vAlign w:val="center"/>
          </w:tcPr>
          <w:p w:rsidRPr="00D625F3" w:rsidR="00D625F3" w:rsidP="00D625F3" w:rsidRDefault="00D625F3" w14:paraId="62A243E7"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Entero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50 dígitos)</w:t>
            </w:r>
          </w:p>
        </w:tc>
        <w:tc>
          <w:tcPr>
            <w:tcW w:w="1276" w:type="dxa"/>
            <w:gridSpan w:val="2"/>
            <w:tcMar/>
            <w:vAlign w:val="center"/>
          </w:tcPr>
          <w:p w:rsidRPr="00D625F3" w:rsidR="00D625F3" w:rsidP="00D625F3" w:rsidRDefault="00D625F3" w14:paraId="0613E311"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Entero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50 dígitos)</w:t>
            </w:r>
          </w:p>
        </w:tc>
        <w:tc>
          <w:tcPr>
            <w:tcW w:w="1273" w:type="dxa"/>
            <w:shd w:val="clear" w:color="auto" w:fill="auto"/>
            <w:tcMar/>
            <w:vAlign w:val="center"/>
          </w:tcPr>
          <w:p w:rsidRPr="00D625F3" w:rsidR="00D625F3" w:rsidP="00D625F3" w:rsidRDefault="00D625F3" w14:paraId="43FAB71A" w14:textId="77777777">
            <w:pPr>
              <w:jc w:val="cente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Numérico Entero (</w:t>
            </w:r>
            <w:proofErr w:type="spellStart"/>
            <w:r w:rsidRPr="00D625F3">
              <w:rPr>
                <w:rFonts w:ascii="Arial" w:hAnsi="Arial" w:eastAsia="Times New Roman" w:cs="Arial"/>
                <w:color w:val="000000" w:themeColor="text1"/>
                <w:sz w:val="14"/>
                <w:szCs w:val="14"/>
                <w:lang w:eastAsia="es-MX"/>
              </w:rPr>
              <w:t>Máx</w:t>
            </w:r>
            <w:proofErr w:type="spellEnd"/>
            <w:r w:rsidRPr="00D625F3">
              <w:rPr>
                <w:rFonts w:ascii="Arial" w:hAnsi="Arial" w:eastAsia="Times New Roman" w:cs="Arial"/>
                <w:color w:val="000000" w:themeColor="text1"/>
                <w:sz w:val="14"/>
                <w:szCs w:val="14"/>
                <w:lang w:eastAsia="es-MX"/>
              </w:rPr>
              <w:t xml:space="preserve"> 50 dígitos)</w:t>
            </w:r>
          </w:p>
        </w:tc>
      </w:tr>
      <w:tr w:rsidRPr="00D625F3" w:rsidR="00D625F3" w:rsidTr="1F23CD1A" w14:paraId="6302FFBF" w14:textId="77777777">
        <w:trPr>
          <w:trHeight w:val="200"/>
        </w:trPr>
        <w:tc>
          <w:tcPr>
            <w:tcW w:w="10083" w:type="dxa"/>
            <w:gridSpan w:val="26"/>
            <w:tcMar/>
            <w:vAlign w:val="center"/>
          </w:tcPr>
          <w:p w:rsidRPr="00D625F3" w:rsidR="00D625F3" w:rsidP="00D625F3" w:rsidRDefault="00D625F3" w14:paraId="0080A9E9" w14:textId="77777777">
            <w:pPr>
              <w:jc w:val="center"/>
              <w:rPr>
                <w:rFonts w:ascii="Arial" w:hAnsi="Arial" w:eastAsia="Times New Roman" w:cs="Arial"/>
                <w:color w:val="000000" w:themeColor="text1"/>
                <w:sz w:val="14"/>
                <w:szCs w:val="14"/>
                <w:lang w:eastAsia="es-MX"/>
              </w:rPr>
            </w:pPr>
          </w:p>
        </w:tc>
      </w:tr>
      <w:tr w:rsidRPr="00D625F3" w:rsidR="00D625F3" w:rsidTr="1F23CD1A" w14:paraId="77A5AA66" w14:textId="77777777">
        <w:trPr>
          <w:trHeight w:val="300"/>
        </w:trPr>
        <w:tc>
          <w:tcPr>
            <w:tcW w:w="10083" w:type="dxa"/>
            <w:gridSpan w:val="26"/>
            <w:tcMar/>
          </w:tcPr>
          <w:p w:rsidRPr="00D625F3" w:rsidR="00D625F3" w:rsidP="00D625F3" w:rsidRDefault="00D625F3" w14:paraId="7C342613" w14:textId="703D76C7">
            <w:pPr>
              <w:jc w:val="center"/>
              <w:rPr>
                <w:rFonts w:ascii="Arial" w:hAnsi="Arial" w:cs="Arial"/>
                <w:sz w:val="14"/>
                <w:szCs w:val="14"/>
              </w:rPr>
            </w:pPr>
            <w:r w:rsidRPr="00D625F3">
              <w:rPr>
                <w:rFonts w:ascii="Arial" w:hAnsi="Arial" w:cs="Arial"/>
                <w:sz w:val="14"/>
                <w:szCs w:val="14"/>
              </w:rPr>
              <w:t>SE DEBERÁN INCLUIR TANTAS FILAS COMO SEAN NECESARIAS</w:t>
            </w:r>
          </w:p>
        </w:tc>
      </w:tr>
      <w:tr w:rsidRPr="00D625F3" w:rsidR="00D625F3" w:rsidTr="1F23CD1A" w14:paraId="3B85C335" w14:textId="77777777">
        <w:trPr>
          <w:trHeight w:val="236"/>
        </w:trPr>
        <w:tc>
          <w:tcPr>
            <w:tcW w:w="10083" w:type="dxa"/>
            <w:gridSpan w:val="26"/>
            <w:tcMar/>
          </w:tcPr>
          <w:p w:rsidRPr="00D625F3" w:rsidR="00D625F3" w:rsidP="00D625F3" w:rsidRDefault="00D625F3" w14:paraId="298702DE" w14:textId="77777777">
            <w:pPr>
              <w:rPr>
                <w:rFonts w:ascii="Arial" w:hAnsi="Arial" w:cs="Arial"/>
                <w:sz w:val="14"/>
                <w:szCs w:val="14"/>
              </w:rPr>
            </w:pPr>
          </w:p>
        </w:tc>
      </w:tr>
      <w:tr w:rsidRPr="00D625F3" w:rsidR="00D625F3" w:rsidTr="1F23CD1A" w14:paraId="02E55713" w14:textId="77777777">
        <w:trPr>
          <w:trHeight w:val="459"/>
        </w:trPr>
        <w:tc>
          <w:tcPr>
            <w:tcW w:w="10083" w:type="dxa"/>
            <w:gridSpan w:val="26"/>
            <w:shd w:val="clear" w:color="auto" w:fill="BFBFBF" w:themeFill="background1" w:themeFillShade="BF"/>
            <w:tcMar/>
            <w:vAlign w:val="center"/>
          </w:tcPr>
          <w:p w:rsidRPr="00D625F3" w:rsidR="00D625F3" w:rsidP="00D625F3" w:rsidRDefault="00D625F3" w14:paraId="159EA9D0" w14:textId="77777777">
            <w:pPr>
              <w:rPr>
                <w:rFonts w:ascii="Arial" w:hAnsi="Arial" w:cs="Arial"/>
                <w:b/>
                <w:sz w:val="14"/>
                <w:szCs w:val="14"/>
              </w:rPr>
            </w:pPr>
            <w:r w:rsidRPr="00D625F3">
              <w:rPr>
                <w:rFonts w:ascii="Arial" w:hAnsi="Arial" w:cs="Arial"/>
                <w:b/>
                <w:sz w:val="14"/>
                <w:szCs w:val="14"/>
              </w:rPr>
              <w:t xml:space="preserve">SECCIÓN 4.   ARCHIVOS DE PRESENTACIÓN QUE DEBERÁN ADJUNTARSE AL PRESENTE </w:t>
            </w:r>
            <w:proofErr w:type="spellStart"/>
            <w:r w:rsidRPr="00D625F3">
              <w:rPr>
                <w:rFonts w:ascii="Arial" w:hAnsi="Arial" w:cs="Arial"/>
                <w:b/>
                <w:sz w:val="14"/>
                <w:szCs w:val="14"/>
              </w:rPr>
              <w:t>eFORMATO</w:t>
            </w:r>
            <w:proofErr w:type="spellEnd"/>
            <w:r w:rsidRPr="00D625F3">
              <w:rPr>
                <w:rFonts w:ascii="Arial" w:hAnsi="Arial" w:cs="Arial"/>
                <w:b/>
                <w:sz w:val="14"/>
                <w:szCs w:val="14"/>
              </w:rPr>
              <w:t xml:space="preserve"> </w:t>
            </w:r>
          </w:p>
        </w:tc>
      </w:tr>
      <w:tr w:rsidRPr="00D625F3" w:rsidR="00D625F3" w:rsidTr="1F23CD1A" w14:paraId="3E656AF5" w14:textId="77777777">
        <w:trPr>
          <w:trHeight w:val="300"/>
        </w:trPr>
        <w:tc>
          <w:tcPr>
            <w:tcW w:w="10083" w:type="dxa"/>
            <w:gridSpan w:val="26"/>
            <w:shd w:val="clear" w:color="auto" w:fill="D9D9D9" w:themeFill="background1" w:themeFillShade="D9"/>
            <w:tcMar/>
          </w:tcPr>
          <w:p w:rsidRPr="00D625F3" w:rsidR="00D625F3" w:rsidP="00D625F3" w:rsidRDefault="00D625F3" w14:paraId="334A2475" w14:textId="77777777">
            <w:pPr>
              <w:jc w:val="center"/>
              <w:rPr>
                <w:rFonts w:ascii="Arial" w:hAnsi="Arial" w:cs="Arial"/>
                <w:sz w:val="14"/>
                <w:szCs w:val="14"/>
              </w:rPr>
            </w:pPr>
            <w:r w:rsidRPr="00D625F3">
              <w:rPr>
                <w:rFonts w:ascii="Arial" w:hAnsi="Arial" w:cs="Arial"/>
                <w:sz w:val="14"/>
                <w:szCs w:val="14"/>
              </w:rPr>
              <w:t>Seleccione con una “X” e indique los Archivos de Presentación que adjunta.</w:t>
            </w:r>
          </w:p>
        </w:tc>
      </w:tr>
      <w:tr w:rsidRPr="00D625F3" w:rsidR="00D625F3" w:rsidTr="1F23CD1A" w14:paraId="492908E2" w14:textId="77777777">
        <w:trPr>
          <w:trHeight w:val="77"/>
        </w:trPr>
        <w:tc>
          <w:tcPr>
            <w:tcW w:w="10083" w:type="dxa"/>
            <w:gridSpan w:val="26"/>
            <w:tcMar/>
          </w:tcPr>
          <w:p w:rsidRPr="00D625F3" w:rsidR="00D625F3" w:rsidP="00D625F3" w:rsidRDefault="00D625F3" w14:paraId="53C50A4D" w14:textId="77777777">
            <w:pPr>
              <w:rPr>
                <w:rFonts w:ascii="Arial" w:hAnsi="Arial" w:cs="Arial"/>
                <w:sz w:val="10"/>
                <w:szCs w:val="10"/>
              </w:rPr>
            </w:pPr>
          </w:p>
        </w:tc>
      </w:tr>
      <w:tr w:rsidRPr="00D625F3" w:rsidR="00D625F3" w:rsidTr="1F23CD1A" w14:paraId="145BCDBC" w14:textId="77777777">
        <w:trPr>
          <w:trHeight w:val="300"/>
        </w:trPr>
        <w:tc>
          <w:tcPr>
            <w:tcW w:w="422" w:type="dxa"/>
            <w:gridSpan w:val="2"/>
            <w:tcBorders>
              <w:top w:val="single" w:color="auto" w:sz="4" w:space="0"/>
              <w:left w:val="single" w:color="auto" w:sz="4" w:space="0"/>
              <w:bottom w:val="single" w:color="auto" w:sz="4" w:space="0"/>
              <w:right w:val="single" w:color="auto" w:sz="4" w:space="0"/>
            </w:tcBorders>
            <w:tcMar/>
          </w:tcPr>
          <w:p w:rsidRPr="00D625F3" w:rsidR="00D625F3" w:rsidP="00D625F3" w:rsidRDefault="00D625F3" w14:paraId="4646A8EF" w14:textId="77777777">
            <w:pPr>
              <w:rPr>
                <w:rFonts w:ascii="Arial" w:hAnsi="Arial" w:cs="Arial"/>
                <w:sz w:val="14"/>
                <w:szCs w:val="14"/>
              </w:rPr>
            </w:pPr>
          </w:p>
        </w:tc>
        <w:tc>
          <w:tcPr>
            <w:tcW w:w="6037" w:type="dxa"/>
            <w:gridSpan w:val="17"/>
            <w:tcBorders>
              <w:left w:val="single" w:color="auto" w:sz="4" w:space="0"/>
            </w:tcBorders>
            <w:shd w:val="clear" w:color="auto" w:fill="D9D9D9" w:themeFill="background1" w:themeFillShade="D9"/>
            <w:tcMar/>
          </w:tcPr>
          <w:p w:rsidRPr="00D625F3" w:rsidR="00D625F3" w:rsidP="00D625F3" w:rsidRDefault="00D625F3" w14:paraId="1FCBA2B5" w14:textId="77777777">
            <w:pPr>
              <w:jc w:val="center"/>
              <w:rPr>
                <w:rFonts w:ascii="Arial" w:hAnsi="Arial" w:cs="Arial"/>
                <w:sz w:val="14"/>
                <w:szCs w:val="14"/>
              </w:rPr>
            </w:pPr>
            <w:r w:rsidRPr="00D625F3">
              <w:rPr>
                <w:rFonts w:ascii="Arial" w:hAnsi="Arial" w:cs="Arial"/>
                <w:sz w:val="14"/>
                <w:szCs w:val="14"/>
              </w:rPr>
              <w:t>Información Solicitada</w:t>
            </w:r>
          </w:p>
        </w:tc>
        <w:tc>
          <w:tcPr>
            <w:tcW w:w="3624" w:type="dxa"/>
            <w:gridSpan w:val="7"/>
            <w:tcBorders>
              <w:right w:val="single" w:color="auto" w:sz="4" w:space="0"/>
            </w:tcBorders>
            <w:shd w:val="clear" w:color="auto" w:fill="D9D9D9" w:themeFill="background1" w:themeFillShade="D9"/>
            <w:tcMar/>
          </w:tcPr>
          <w:p w:rsidRPr="00D625F3" w:rsidR="00D625F3" w:rsidP="00D625F3" w:rsidRDefault="00D625F3" w14:paraId="0DEB3BA4" w14:textId="387F1036">
            <w:pPr>
              <w:jc w:val="center"/>
              <w:rPr>
                <w:rFonts w:ascii="Arial" w:hAnsi="Arial" w:cs="Arial"/>
                <w:sz w:val="14"/>
                <w:szCs w:val="14"/>
              </w:rPr>
            </w:pPr>
            <w:r w:rsidRPr="00D625F3">
              <w:rPr>
                <w:rFonts w:ascii="Arial" w:hAnsi="Arial" w:cs="Arial"/>
                <w:sz w:val="14"/>
                <w:szCs w:val="14"/>
              </w:rPr>
              <w:t>Nombre de Archivo de Presentación</w:t>
            </w:r>
          </w:p>
        </w:tc>
      </w:tr>
      <w:tr w:rsidRPr="00D625F3" w:rsidR="00D625F3" w:rsidTr="1F23CD1A" w14:paraId="3F03A1FF" w14:textId="77777777">
        <w:trPr>
          <w:trHeight w:val="300"/>
        </w:trPr>
        <w:tc>
          <w:tcPr>
            <w:tcW w:w="422" w:type="dxa"/>
            <w:gridSpan w:val="2"/>
            <w:tcBorders>
              <w:top w:val="single" w:color="auto" w:sz="4" w:space="0"/>
              <w:left w:val="single" w:color="auto" w:sz="4" w:space="0"/>
              <w:bottom w:val="single" w:color="auto" w:sz="4" w:space="0"/>
              <w:right w:val="single" w:color="auto" w:sz="4" w:space="0"/>
            </w:tcBorders>
            <w:tcMar/>
          </w:tcPr>
          <w:p w:rsidRPr="00D625F3" w:rsidR="00D625F3" w:rsidP="00D625F3" w:rsidRDefault="00D625F3" w14:paraId="20F05FE5" w14:textId="77777777">
            <w:pPr>
              <w:rPr>
                <w:rFonts w:ascii="Arial" w:hAnsi="Arial" w:cs="Arial"/>
                <w:sz w:val="14"/>
                <w:szCs w:val="14"/>
              </w:rPr>
            </w:pPr>
          </w:p>
        </w:tc>
        <w:tc>
          <w:tcPr>
            <w:tcW w:w="421" w:type="dxa"/>
            <w:tcBorders>
              <w:top w:val="single" w:color="auto" w:sz="4" w:space="0"/>
              <w:left w:val="single" w:color="auto" w:sz="4" w:space="0"/>
              <w:bottom w:val="single" w:color="auto" w:sz="4" w:space="0"/>
            </w:tcBorders>
            <w:tcMar/>
            <w:vAlign w:val="center"/>
          </w:tcPr>
          <w:p w:rsidRPr="00D625F3" w:rsidR="00D625F3" w:rsidP="00D625F3" w:rsidRDefault="00746923" w14:paraId="409B8951"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587837837"/>
                <w14:checkbox>
                  <w14:checked w14:val="0"/>
                  <w14:checkedState w14:val="2612" w14:font="MS Gothic"/>
                  <w14:uncheckedState w14:val="2610" w14:font="MS Gothic"/>
                </w14:checkbox>
              </w:sdtPr>
              <w:sdtEndPr/>
              <w:sdtContent>
                <w:r w:rsidRPr="00D625F3" w:rsidR="00D625F3">
                  <w:rPr>
                    <w:rFonts w:ascii="Segoe UI Symbol" w:hAnsi="Segoe UI Symbol" w:eastAsia="MS Gothic" w:cs="Segoe UI Symbol"/>
                    <w:noProof/>
                    <w:sz w:val="14"/>
                    <w:szCs w:val="14"/>
                  </w:rPr>
                  <w:t>☐</w:t>
                </w:r>
              </w:sdtContent>
            </w:sdt>
          </w:p>
        </w:tc>
        <w:tc>
          <w:tcPr>
            <w:tcW w:w="5616" w:type="dxa"/>
            <w:gridSpan w:val="16"/>
            <w:tcBorders>
              <w:top w:val="single" w:color="auto" w:sz="4" w:space="0"/>
              <w:bottom w:val="single" w:color="auto" w:sz="4" w:space="0"/>
              <w:right w:val="single" w:color="auto" w:sz="4" w:space="0"/>
            </w:tcBorders>
            <w:tcMar/>
            <w:vAlign w:val="center"/>
          </w:tcPr>
          <w:p w:rsidRPr="00D625F3" w:rsidR="00D625F3" w:rsidP="00D625F3" w:rsidRDefault="00D625F3" w14:paraId="29EFB9F3" w14:textId="0A2E2FC7">
            <w:pPr>
              <w:rPr>
                <w:rFonts w:ascii="Arial" w:hAnsi="Arial" w:cs="Arial"/>
              </w:rPr>
            </w:pPr>
            <w:r w:rsidRPr="00D625F3">
              <w:rPr>
                <w:rFonts w:ascii="Arial" w:hAnsi="Arial" w:eastAsia="Arial" w:cs="Arial"/>
                <w:b/>
                <w:bCs/>
                <w:sz w:val="14"/>
                <w:szCs w:val="14"/>
              </w:rPr>
              <w:t>Ingresos por provisión de servicios fijos para su reventa.</w:t>
            </w:r>
          </w:p>
        </w:tc>
        <w:tc>
          <w:tcPr>
            <w:tcW w:w="3624" w:type="dxa"/>
            <w:gridSpan w:val="7"/>
            <w:tcBorders>
              <w:top w:val="single" w:color="auto" w:sz="4" w:space="0"/>
              <w:left w:val="single" w:color="auto" w:sz="4" w:space="0"/>
              <w:bottom w:val="single" w:color="auto" w:sz="4" w:space="0"/>
              <w:right w:val="single" w:color="auto" w:sz="4" w:space="0"/>
            </w:tcBorders>
            <w:tcMar/>
            <w:vAlign w:val="center"/>
          </w:tcPr>
          <w:p w:rsidRPr="00D625F3" w:rsidR="00D625F3" w:rsidP="00D625F3" w:rsidRDefault="00D625F3" w14:paraId="236F3D7D" w14:textId="77777777">
            <w:pPr>
              <w:jc w:val="center"/>
              <w:rPr>
                <w:rFonts w:ascii="Arial" w:hAnsi="Arial" w:cs="Arial"/>
              </w:rPr>
            </w:pPr>
            <w:r w:rsidRPr="00D625F3">
              <w:rPr>
                <w:rFonts w:ascii="Arial" w:hAnsi="Arial" w:eastAsia="Arial" w:cs="Arial"/>
                <w:b/>
                <w:bCs/>
                <w:sz w:val="14"/>
                <w:szCs w:val="14"/>
              </w:rPr>
              <w:t>R015-01. CSV</w:t>
            </w:r>
          </w:p>
          <w:p w:rsidRPr="00D625F3" w:rsidR="00D625F3" w:rsidP="00D625F3" w:rsidRDefault="00D625F3" w14:paraId="57966092" w14:textId="77777777">
            <w:pPr>
              <w:rPr>
                <w:rFonts w:ascii="Arial" w:hAnsi="Arial" w:cs="Arial"/>
                <w:sz w:val="14"/>
                <w:szCs w:val="14"/>
              </w:rPr>
            </w:pPr>
          </w:p>
        </w:tc>
      </w:tr>
      <w:tr w:rsidRPr="00D625F3" w:rsidR="00D625F3" w:rsidTr="1F23CD1A" w14:paraId="3BAF4AB9" w14:textId="77777777">
        <w:trPr>
          <w:trHeight w:val="300"/>
        </w:trPr>
        <w:tc>
          <w:tcPr>
            <w:tcW w:w="422" w:type="dxa"/>
            <w:gridSpan w:val="2"/>
            <w:tcBorders>
              <w:top w:val="single" w:color="auto" w:sz="4" w:space="0"/>
              <w:left w:val="single" w:color="auto" w:sz="4" w:space="0"/>
              <w:bottom w:val="single" w:color="auto" w:sz="4" w:space="0"/>
              <w:right w:val="single" w:color="auto" w:sz="4" w:space="0"/>
            </w:tcBorders>
            <w:tcMar/>
          </w:tcPr>
          <w:p w:rsidRPr="00D625F3" w:rsidR="00D625F3" w:rsidP="00D625F3" w:rsidRDefault="00D625F3" w14:paraId="096A8F21" w14:textId="77777777">
            <w:pPr>
              <w:rPr>
                <w:rFonts w:ascii="Arial" w:hAnsi="Arial" w:cs="Arial"/>
                <w:sz w:val="14"/>
                <w:szCs w:val="14"/>
              </w:rPr>
            </w:pPr>
          </w:p>
        </w:tc>
        <w:tc>
          <w:tcPr>
            <w:tcW w:w="421" w:type="dxa"/>
            <w:tcBorders>
              <w:top w:val="single" w:color="auto" w:sz="4" w:space="0"/>
              <w:left w:val="single" w:color="auto" w:sz="4" w:space="0"/>
              <w:bottom w:val="single" w:color="auto" w:sz="4" w:space="0"/>
            </w:tcBorders>
            <w:tcMar/>
            <w:vAlign w:val="center"/>
          </w:tcPr>
          <w:p w:rsidRPr="00D625F3" w:rsidR="00D625F3" w:rsidP="00D625F3" w:rsidRDefault="00746923" w14:paraId="58019025" w14:textId="77777777">
            <w:pPr>
              <w:jc w:val="center"/>
              <w:rPr>
                <w:rFonts w:ascii="Arial" w:hAnsi="Arial" w:cs="Arial"/>
                <w:noProof/>
                <w:sz w:val="14"/>
                <w:szCs w:val="14"/>
              </w:rPr>
            </w:pPr>
            <w:sdt>
              <w:sdtPr>
                <w:rPr>
                  <w:rFonts w:ascii="Arial" w:hAnsi="Arial" w:eastAsia="Times New Roman" w:cs="Arial"/>
                  <w:noProof/>
                  <w:color w:val="2B579A"/>
                  <w:sz w:val="14"/>
                  <w:szCs w:val="14"/>
                </w:rPr>
                <w:id w:val="643310714"/>
                <w14:checkbox>
                  <w14:checked w14:val="0"/>
                  <w14:checkedState w14:val="2612" w14:font="MS Gothic"/>
                  <w14:uncheckedState w14:val="2610" w14:font="MS Gothic"/>
                </w14:checkbox>
              </w:sdtPr>
              <w:sdtEndPr/>
              <w:sdtContent>
                <w:r w:rsidRPr="00D625F3" w:rsidR="00D625F3">
                  <w:rPr>
                    <w:rFonts w:ascii="Segoe UI Symbol" w:hAnsi="Segoe UI Symbol" w:eastAsia="MS Gothic" w:cs="Segoe UI Symbol"/>
                    <w:noProof/>
                    <w:sz w:val="14"/>
                    <w:szCs w:val="14"/>
                  </w:rPr>
                  <w:t>☐</w:t>
                </w:r>
              </w:sdtContent>
            </w:sdt>
          </w:p>
        </w:tc>
        <w:tc>
          <w:tcPr>
            <w:tcW w:w="5616" w:type="dxa"/>
            <w:gridSpan w:val="16"/>
            <w:tcBorders>
              <w:top w:val="single" w:color="auto" w:sz="4" w:space="0"/>
              <w:bottom w:val="single" w:color="auto" w:sz="4" w:space="0"/>
              <w:right w:val="single" w:color="auto" w:sz="4" w:space="0"/>
            </w:tcBorders>
            <w:tcMar/>
            <w:vAlign w:val="center"/>
          </w:tcPr>
          <w:p w:rsidRPr="00D625F3" w:rsidR="00D625F3" w:rsidP="00D625F3" w:rsidRDefault="00D625F3" w14:paraId="4F03CD42" w14:textId="28EB9F24">
            <w:pPr>
              <w:rPr>
                <w:rFonts w:ascii="Arial" w:hAnsi="Arial" w:cs="Arial"/>
                <w:b/>
                <w:bCs/>
                <w:sz w:val="14"/>
                <w:szCs w:val="14"/>
              </w:rPr>
            </w:pPr>
            <w:r w:rsidRPr="00D625F3">
              <w:rPr>
                <w:rFonts w:ascii="Arial" w:hAnsi="Arial" w:cs="Arial"/>
                <w:b/>
                <w:bCs/>
                <w:sz w:val="14"/>
                <w:szCs w:val="14"/>
              </w:rPr>
              <w:t>Volumen provisto de servicios fijos para su reventa por adquiriente de servicios.</w:t>
            </w:r>
          </w:p>
          <w:p w:rsidRPr="00D625F3" w:rsidR="00D625F3" w:rsidP="00D625F3" w:rsidRDefault="00D625F3" w14:paraId="5FE63371" w14:textId="77777777">
            <w:pPr>
              <w:rPr>
                <w:rFonts w:ascii="Arial" w:hAnsi="Arial" w:cs="Arial"/>
                <w:b/>
                <w:bCs/>
                <w:sz w:val="14"/>
                <w:szCs w:val="14"/>
              </w:rPr>
            </w:pPr>
          </w:p>
        </w:tc>
        <w:tc>
          <w:tcPr>
            <w:tcW w:w="3624" w:type="dxa"/>
            <w:gridSpan w:val="7"/>
            <w:tcBorders>
              <w:top w:val="single" w:color="auto" w:sz="4" w:space="0"/>
              <w:left w:val="single" w:color="auto" w:sz="4" w:space="0"/>
              <w:bottom w:val="single" w:color="auto" w:sz="4" w:space="0"/>
              <w:right w:val="single" w:color="auto" w:sz="4" w:space="0"/>
            </w:tcBorders>
            <w:tcMar/>
            <w:vAlign w:val="center"/>
          </w:tcPr>
          <w:p w:rsidRPr="00D625F3" w:rsidR="00D625F3" w:rsidP="00D625F3" w:rsidRDefault="00D625F3" w14:paraId="37D9001F" w14:textId="77777777">
            <w:pPr>
              <w:pStyle w:val="Style10ptRight01"/>
              <w:ind w:right="416"/>
              <w:jc w:val="center"/>
              <w:rPr>
                <w:rFonts w:ascii="Arial" w:hAnsi="Arial" w:eastAsia="Calibri" w:cs="Arial"/>
                <w:b/>
                <w:bCs/>
                <w:sz w:val="14"/>
                <w:szCs w:val="14"/>
                <w:lang w:val="es-MX" w:eastAsia="en-US" w:bidi="ar-SA"/>
              </w:rPr>
            </w:pPr>
            <w:r w:rsidRPr="00D625F3">
              <w:rPr>
                <w:rFonts w:ascii="Arial" w:hAnsi="Arial" w:eastAsia="Calibri" w:cs="Arial"/>
                <w:b/>
                <w:bCs/>
                <w:sz w:val="14"/>
                <w:szCs w:val="14"/>
                <w:lang w:val="es-MX" w:eastAsia="en-US" w:bidi="ar-SA"/>
              </w:rPr>
              <w:t xml:space="preserve">         R015-02.CSV</w:t>
            </w:r>
          </w:p>
          <w:p w:rsidRPr="00D625F3" w:rsidR="00D625F3" w:rsidP="00D625F3" w:rsidRDefault="00D625F3" w14:paraId="76587C8E" w14:textId="77777777">
            <w:pPr>
              <w:rPr>
                <w:rFonts w:ascii="Arial" w:hAnsi="Arial" w:cs="Arial"/>
                <w:sz w:val="14"/>
                <w:szCs w:val="14"/>
              </w:rPr>
            </w:pPr>
          </w:p>
        </w:tc>
      </w:tr>
      <w:tr w:rsidRPr="00D625F3" w:rsidR="00D625F3" w:rsidTr="1F23CD1A" w14:paraId="79CD2B71" w14:textId="77777777">
        <w:trPr>
          <w:trHeight w:val="108"/>
        </w:trPr>
        <w:tc>
          <w:tcPr>
            <w:tcW w:w="10083" w:type="dxa"/>
            <w:gridSpan w:val="26"/>
            <w:tcMar/>
          </w:tcPr>
          <w:p w:rsidRPr="00D625F3" w:rsidR="005E6913" w:rsidP="005E6913" w:rsidRDefault="005E6913" w14:paraId="1DF8F9A1" w14:textId="77777777">
            <w:pPr>
              <w:rPr>
                <w:rFonts w:ascii="Arial" w:hAnsi="Arial" w:cs="Arial"/>
                <w:sz w:val="14"/>
                <w:szCs w:val="14"/>
              </w:rPr>
            </w:pPr>
          </w:p>
          <w:p w:rsidRPr="00D625F3" w:rsidR="005E6913" w:rsidP="005E6913" w:rsidRDefault="005E6913" w14:paraId="738D4A29" w14:textId="77777777">
            <w:pPr>
              <w:rPr>
                <w:rFonts w:ascii="Arial" w:hAnsi="Arial" w:cs="Arial"/>
                <w:sz w:val="14"/>
                <w:szCs w:val="14"/>
              </w:rPr>
            </w:pPr>
            <w:r w:rsidRPr="1F23CD1A" w:rsidR="005E6913">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1F23CD1A" w:rsidR="005E6913">
              <w:rPr>
                <w:rFonts w:ascii="Arial" w:hAnsi="Arial" w:cs="Arial"/>
                <w:sz w:val="14"/>
                <w:szCs w:val="14"/>
              </w:rPr>
              <w:t xml:space="preserve"> Asimismo, quedo enterado de los términos, condiciones y plazos de este procedimiento por lo que no tengo duda alguna y estoy conforme con ello.</w:t>
            </w:r>
          </w:p>
          <w:p w:rsidRPr="00D625F3" w:rsidR="005E6913" w:rsidP="005E6913" w:rsidRDefault="005E6913" w14:paraId="0E62FB56" w14:textId="77777777">
            <w:pPr>
              <w:rPr>
                <w:rFonts w:ascii="Arial" w:hAnsi="Arial" w:cs="Arial"/>
                <w:sz w:val="14"/>
                <w:szCs w:val="14"/>
              </w:rPr>
            </w:pPr>
          </w:p>
          <w:p w:rsidRPr="00D625F3" w:rsidR="005E6913" w:rsidP="005E6913" w:rsidRDefault="005E6913" w14:paraId="0650D036" w14:textId="77777777">
            <w:pPr>
              <w:rPr>
                <w:rFonts w:ascii="Arial" w:hAnsi="Arial" w:cs="Arial"/>
                <w:sz w:val="14"/>
                <w:szCs w:val="14"/>
              </w:rPr>
            </w:pPr>
          </w:p>
          <w:p w:rsidRPr="00D625F3" w:rsidR="005E6913" w:rsidP="005E6913" w:rsidRDefault="005E6913" w14:paraId="65506368" w14:textId="77777777">
            <w:pPr>
              <w:jc w:val="center"/>
              <w:rPr>
                <w:rFonts w:ascii="Arial" w:hAnsi="Arial" w:cs="Arial"/>
                <w:sz w:val="14"/>
                <w:szCs w:val="14"/>
              </w:rPr>
            </w:pPr>
            <w:r w:rsidRPr="1F23CD1A" w:rsidR="005E6913">
              <w:rPr>
                <w:rFonts w:ascii="Arial" w:hAnsi="Arial" w:cs="Arial"/>
                <w:sz w:val="14"/>
                <w:szCs w:val="14"/>
              </w:rPr>
              <w:t>Firma: __________________________________________________________</w:t>
            </w:r>
          </w:p>
          <w:p w:rsidRPr="00D625F3" w:rsidR="005E6913" w:rsidP="005E6913" w:rsidRDefault="005E6913" w14:paraId="58028B09" w14:textId="77777777">
            <w:pPr>
              <w:jc w:val="center"/>
              <w:rPr>
                <w:rFonts w:ascii="Arial" w:hAnsi="Arial" w:cs="Arial"/>
                <w:sz w:val="14"/>
                <w:szCs w:val="14"/>
              </w:rPr>
            </w:pPr>
          </w:p>
          <w:p w:rsidRPr="00D625F3" w:rsidR="005E6913" w:rsidP="005E6913" w:rsidRDefault="005E6913" w14:paraId="749CB494" w14:textId="77777777">
            <w:pPr>
              <w:jc w:val="center"/>
              <w:rPr>
                <w:rFonts w:ascii="Arial" w:hAnsi="Arial" w:cs="Arial"/>
                <w:sz w:val="14"/>
                <w:szCs w:val="14"/>
              </w:rPr>
            </w:pPr>
            <w:r w:rsidRPr="1F23CD1A" w:rsidR="005E6913">
              <w:rPr>
                <w:rFonts w:ascii="Arial" w:hAnsi="Arial" w:cs="Arial"/>
                <w:sz w:val="14"/>
                <w:szCs w:val="14"/>
              </w:rPr>
              <w:t>Nombre: ________________________________________________________</w:t>
            </w:r>
          </w:p>
          <w:p w:rsidRPr="00D625F3" w:rsidR="005E6913" w:rsidP="005E6913" w:rsidRDefault="005E6913" w14:paraId="3AC88994" w14:textId="77777777">
            <w:pPr>
              <w:jc w:val="center"/>
              <w:rPr>
                <w:rFonts w:ascii="Arial" w:hAnsi="Arial" w:cs="Arial"/>
                <w:sz w:val="14"/>
                <w:szCs w:val="14"/>
              </w:rPr>
            </w:pPr>
          </w:p>
          <w:p w:rsidRPr="005E6913" w:rsidR="00D625F3" w:rsidP="1F23CD1A" w:rsidRDefault="005E6913" w14:paraId="698E950D" w14:textId="68BC590A">
            <w:pPr>
              <w:jc w:val="center"/>
              <w:rPr>
                <w:rFonts w:ascii="Arial" w:hAnsi="Arial" w:cs="Arial"/>
                <w:sz w:val="14"/>
                <w:szCs w:val="14"/>
              </w:rPr>
            </w:pPr>
            <w:r w:rsidRPr="1F23CD1A" w:rsidR="005E6913">
              <w:rPr>
                <w:rFonts w:ascii="Arial" w:hAnsi="Arial" w:cs="Arial"/>
                <w:sz w:val="14"/>
                <w:szCs w:val="14"/>
              </w:rPr>
              <w:t>(Nombre y firma del Interesado o de su Representante Legal)</w:t>
            </w:r>
          </w:p>
          <w:p w:rsidRPr="00D625F3" w:rsidR="005E6913" w:rsidP="00D625F3" w:rsidRDefault="005E6913" w14:paraId="4ED26DDA" w14:textId="4377E4BA">
            <w:pPr>
              <w:rPr>
                <w:rFonts w:ascii="Arial" w:hAnsi="Arial" w:cs="Arial"/>
                <w:sz w:val="24"/>
                <w:szCs w:val="24"/>
              </w:rPr>
            </w:pPr>
          </w:p>
        </w:tc>
      </w:tr>
      <w:tr w:rsidRPr="00D625F3" w:rsidR="00D625F3" w:rsidTr="1F23CD1A" w14:paraId="1800D172" w14:textId="77777777">
        <w:trPr>
          <w:trHeight w:val="300"/>
        </w:trPr>
        <w:tc>
          <w:tcPr>
            <w:tcW w:w="10083" w:type="dxa"/>
            <w:gridSpan w:val="26"/>
            <w:shd w:val="clear" w:color="auto" w:fill="BFBFBF" w:themeFill="background1" w:themeFillShade="BF"/>
            <w:tcMar/>
          </w:tcPr>
          <w:p w:rsidRPr="00D625F3" w:rsidR="00D625F3" w:rsidP="00D625F3" w:rsidRDefault="00D625F3" w14:paraId="4F0899CB" w14:textId="77777777">
            <w:pPr>
              <w:jc w:val="center"/>
              <w:rPr>
                <w:rFonts w:ascii="Arial" w:hAnsi="Arial" w:cs="Arial"/>
                <w:b/>
                <w:sz w:val="14"/>
                <w:szCs w:val="14"/>
              </w:rPr>
            </w:pPr>
            <w:r w:rsidRPr="00D625F3">
              <w:rPr>
                <w:rFonts w:ascii="Arial" w:hAnsi="Arial" w:cs="Arial"/>
                <w:b/>
                <w:sz w:val="14"/>
                <w:szCs w:val="14"/>
              </w:rPr>
              <w:t>AVISO DE PRIVACIDAD SIMPLIFICADO</w:t>
            </w:r>
          </w:p>
        </w:tc>
      </w:tr>
      <w:tr w:rsidRPr="00D625F3" w:rsidR="00D625F3" w:rsidTr="1F23CD1A" w14:paraId="712B1873" w14:textId="77777777">
        <w:trPr>
          <w:trHeight w:val="300"/>
        </w:trPr>
        <w:tc>
          <w:tcPr>
            <w:tcW w:w="10083" w:type="dxa"/>
            <w:gridSpan w:val="26"/>
            <w:tcMar/>
          </w:tcPr>
          <w:p w:rsidRPr="00D625F3" w:rsidR="00D625F3" w:rsidP="00D625F3" w:rsidRDefault="00D625F3" w14:paraId="726FCDF0" w14:textId="77777777">
            <w:pPr>
              <w:rPr>
                <w:rFonts w:ascii="Arial" w:hAnsi="Arial" w:cs="Arial"/>
                <w:sz w:val="14"/>
                <w:szCs w:val="14"/>
              </w:rPr>
            </w:pPr>
          </w:p>
          <w:p w:rsidRPr="00D625F3" w:rsidR="00D625F3" w:rsidP="00D625F3" w:rsidRDefault="00D625F3" w14:paraId="463C73FC" w14:textId="77777777">
            <w:pPr>
              <w:jc w:val="both"/>
              <w:rPr>
                <w:rFonts w:ascii="Arial" w:hAnsi="Arial" w:cs="Arial"/>
              </w:rPr>
            </w:pPr>
            <w:r w:rsidRPr="00D625F3">
              <w:rPr>
                <w:rFonts w:ascii="Arial" w:hAnsi="Arial" w:eastAsia="Arial" w:cs="Arial"/>
                <w:sz w:val="14"/>
                <w:szCs w:val="14"/>
              </w:rPr>
              <w:t>I. Denominación del responsable</w:t>
            </w:r>
          </w:p>
          <w:p w:rsidRPr="00D625F3" w:rsidR="00D625F3" w:rsidP="00D625F3" w:rsidRDefault="00D625F3" w14:paraId="183A77DF"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16155A04" w14:textId="77777777">
            <w:pPr>
              <w:jc w:val="both"/>
              <w:rPr>
                <w:rFonts w:ascii="Arial" w:hAnsi="Arial" w:cs="Arial"/>
              </w:rPr>
            </w:pPr>
            <w:r w:rsidRPr="00D625F3">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D625F3" w:rsidR="00D625F3" w:rsidP="00D625F3" w:rsidRDefault="00D625F3" w14:paraId="4C2B012D"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28D8FE41" w14:textId="77777777">
            <w:pPr>
              <w:jc w:val="both"/>
              <w:rPr>
                <w:rFonts w:ascii="Arial" w:hAnsi="Arial" w:cs="Arial"/>
              </w:rPr>
            </w:pPr>
            <w:r w:rsidRPr="00D625F3">
              <w:rPr>
                <w:rFonts w:ascii="Arial" w:hAnsi="Arial" w:eastAsia="Arial" w:cs="Arial"/>
                <w:sz w:val="14"/>
                <w:szCs w:val="14"/>
              </w:rPr>
              <w:t>II. Finalidades del tratamiento</w:t>
            </w:r>
          </w:p>
          <w:p w:rsidRPr="00D625F3" w:rsidR="00D625F3" w:rsidP="00D625F3" w:rsidRDefault="00D625F3" w14:paraId="279ED476"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13498C56" w14:textId="77777777">
            <w:pPr>
              <w:jc w:val="both"/>
              <w:rPr>
                <w:rFonts w:ascii="Arial" w:hAnsi="Arial" w:cs="Arial"/>
              </w:rPr>
            </w:pPr>
            <w:r w:rsidRPr="00D625F3">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D625F3" w:rsidR="00D625F3" w:rsidP="00D625F3" w:rsidRDefault="00D625F3" w14:paraId="07996E13"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24209689" w14:textId="77777777">
            <w:pPr>
              <w:pStyle w:val="Prrafodelista"/>
              <w:numPr>
                <w:ilvl w:val="0"/>
                <w:numId w:val="4"/>
              </w:numPr>
              <w:jc w:val="both"/>
              <w:rPr>
                <w:rFonts w:ascii="Arial" w:hAnsi="Arial" w:eastAsia="Arial" w:cs="Arial"/>
                <w:sz w:val="14"/>
                <w:szCs w:val="14"/>
              </w:rPr>
            </w:pPr>
            <w:r w:rsidRPr="00D625F3">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D625F3" w:rsidR="00D625F3" w:rsidP="00D625F3" w:rsidRDefault="00D625F3" w14:paraId="113BD220" w14:textId="77777777">
            <w:pPr>
              <w:pStyle w:val="Prrafodelista"/>
              <w:numPr>
                <w:ilvl w:val="0"/>
                <w:numId w:val="4"/>
              </w:numPr>
              <w:jc w:val="both"/>
              <w:rPr>
                <w:rFonts w:ascii="Arial" w:hAnsi="Arial" w:eastAsia="Arial" w:cs="Arial"/>
                <w:sz w:val="14"/>
                <w:szCs w:val="14"/>
              </w:rPr>
            </w:pPr>
            <w:r w:rsidRPr="00D625F3">
              <w:rPr>
                <w:rFonts w:ascii="Arial" w:hAnsi="Arial" w:eastAsia="Arial" w:cs="Arial"/>
                <w:sz w:val="14"/>
                <w:szCs w:val="14"/>
              </w:rPr>
              <w:t>Servir como medio de contacto con el representante legal y/o el responsable de atender la solicitud de información realizada por la DGA-EAI.</w:t>
            </w:r>
          </w:p>
          <w:p w:rsidRPr="00D625F3" w:rsidR="00D625F3" w:rsidP="00D625F3" w:rsidRDefault="00D625F3" w14:paraId="3EF8CC9F" w14:textId="77777777">
            <w:pPr>
              <w:pStyle w:val="Prrafodelista"/>
              <w:numPr>
                <w:ilvl w:val="0"/>
                <w:numId w:val="4"/>
              </w:numPr>
              <w:jc w:val="both"/>
              <w:rPr>
                <w:rFonts w:ascii="Arial" w:hAnsi="Arial" w:eastAsia="Arial" w:cs="Arial"/>
                <w:sz w:val="14"/>
                <w:szCs w:val="14"/>
              </w:rPr>
            </w:pPr>
            <w:r w:rsidRPr="00D625F3">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12">
              <w:r w:rsidRPr="00D625F3">
                <w:rPr>
                  <w:rStyle w:val="Hipervnculo"/>
                  <w:rFonts w:ascii="Arial" w:hAnsi="Arial" w:eastAsia="Arial" w:cs="Arial"/>
                  <w:color w:val="0563C1"/>
                  <w:sz w:val="14"/>
                  <w:szCs w:val="14"/>
                </w:rPr>
                <w:t>estadistica@ift.org.mx</w:t>
              </w:r>
            </w:hyperlink>
            <w:r w:rsidRPr="00D625F3">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3">
              <w:r w:rsidRPr="00D625F3">
                <w:rPr>
                  <w:rStyle w:val="Hipervnculo"/>
                  <w:rFonts w:ascii="Arial" w:hAnsi="Arial" w:eastAsia="Arial" w:cs="Arial"/>
                  <w:color w:val="0563C1"/>
                  <w:sz w:val="14"/>
                  <w:szCs w:val="14"/>
                </w:rPr>
                <w:t>estadistica@ift.org.mx</w:t>
              </w:r>
            </w:hyperlink>
            <w:r w:rsidRPr="00D625F3">
              <w:rPr>
                <w:rFonts w:ascii="Arial" w:hAnsi="Arial" w:eastAsia="Arial" w:cs="Arial"/>
                <w:sz w:val="14"/>
                <w:szCs w:val="14"/>
              </w:rPr>
              <w:t xml:space="preserve"> y únicamente serán utilizados para atender dudas y comentarios que la DGA-EAI reciba por parte de los operadores de telecomunicaciones.</w:t>
            </w:r>
          </w:p>
          <w:p w:rsidRPr="00D625F3" w:rsidR="00D625F3" w:rsidP="00D625F3" w:rsidRDefault="00D625F3" w14:paraId="69CED609" w14:textId="77777777">
            <w:pPr>
              <w:pStyle w:val="Prrafodelista"/>
              <w:numPr>
                <w:ilvl w:val="0"/>
                <w:numId w:val="4"/>
              </w:numPr>
              <w:jc w:val="both"/>
              <w:rPr>
                <w:rFonts w:ascii="Arial" w:hAnsi="Arial" w:eastAsia="Arial" w:cs="Arial"/>
                <w:sz w:val="14"/>
                <w:szCs w:val="14"/>
              </w:rPr>
            </w:pPr>
            <w:r w:rsidRPr="00D625F3">
              <w:rPr>
                <w:rFonts w:ascii="Arial" w:hAnsi="Arial" w:eastAsia="Arial" w:cs="Arial"/>
                <w:sz w:val="14"/>
                <w:szCs w:val="14"/>
              </w:rPr>
              <w:t>A su vez, los datos señalados se conservan y utilizan para fines estadísticos y de consulta.</w:t>
            </w:r>
          </w:p>
          <w:p w:rsidRPr="00D625F3" w:rsidR="00D625F3" w:rsidP="00D625F3" w:rsidRDefault="00D625F3" w14:paraId="3EF61526"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019632A4" w14:textId="77777777">
            <w:pPr>
              <w:jc w:val="both"/>
              <w:rPr>
                <w:rFonts w:ascii="Arial" w:hAnsi="Arial" w:cs="Arial"/>
              </w:rPr>
            </w:pPr>
            <w:r w:rsidRPr="00D625F3">
              <w:rPr>
                <w:rFonts w:ascii="Arial" w:hAnsi="Arial" w:eastAsia="Arial" w:cs="Arial"/>
                <w:sz w:val="14"/>
                <w:szCs w:val="14"/>
              </w:rPr>
              <w:t>III. Información relativa a las transferencias de datos personales que requieran consentimiento</w:t>
            </w:r>
          </w:p>
          <w:p w:rsidRPr="00D625F3" w:rsidR="00D625F3" w:rsidP="00D625F3" w:rsidRDefault="00D625F3" w14:paraId="7A217D44" w14:textId="77777777">
            <w:pPr>
              <w:jc w:val="both"/>
              <w:rPr>
                <w:rFonts w:ascii="Arial" w:hAnsi="Arial" w:cs="Arial"/>
              </w:rPr>
            </w:pPr>
            <w:r w:rsidRPr="00D625F3">
              <w:rPr>
                <w:rFonts w:ascii="Arial" w:hAnsi="Arial" w:eastAsia="Arial" w:cs="Arial"/>
                <w:sz w:val="14"/>
                <w:szCs w:val="14"/>
              </w:rPr>
              <w:lastRenderedPageBreak/>
              <w:t xml:space="preserve"> </w:t>
            </w:r>
          </w:p>
          <w:p w:rsidRPr="00D625F3" w:rsidR="00D625F3" w:rsidP="00D625F3" w:rsidRDefault="00D625F3" w14:paraId="71CF82AD" w14:textId="77777777">
            <w:pPr>
              <w:jc w:val="both"/>
              <w:rPr>
                <w:rFonts w:ascii="Arial" w:hAnsi="Arial" w:cs="Arial"/>
              </w:rPr>
            </w:pPr>
            <w:r w:rsidRPr="00D625F3">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D625F3" w:rsidR="00D625F3" w:rsidP="00D625F3" w:rsidRDefault="00D625F3" w14:paraId="40D51EA9"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4B05FDF4" w14:textId="77777777">
            <w:pPr>
              <w:jc w:val="both"/>
              <w:rPr>
                <w:rFonts w:ascii="Arial" w:hAnsi="Arial" w:cs="Arial"/>
              </w:rPr>
            </w:pPr>
            <w:r w:rsidRPr="00D625F3">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D625F3" w:rsidR="00D625F3" w:rsidP="00D625F3" w:rsidRDefault="00D625F3" w14:paraId="3FEC5B33"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69737A08" w14:textId="77777777">
            <w:pPr>
              <w:jc w:val="both"/>
              <w:rPr>
                <w:rFonts w:ascii="Arial" w:hAnsi="Arial" w:cs="Arial"/>
              </w:rPr>
            </w:pPr>
            <w:r w:rsidRPr="00D625F3">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4">
              <w:r w:rsidRPr="00D625F3">
                <w:rPr>
                  <w:rStyle w:val="Hipervnculo"/>
                  <w:rFonts w:ascii="Arial" w:hAnsi="Arial" w:eastAsia="Arial" w:cs="Arial"/>
                  <w:sz w:val="14"/>
                  <w:szCs w:val="14"/>
                </w:rPr>
                <w:t>unidad.transparencia@ift.org.mx</w:t>
              </w:r>
            </w:hyperlink>
            <w:r w:rsidRPr="00D625F3">
              <w:rPr>
                <w:rFonts w:ascii="Arial" w:hAnsi="Arial" w:eastAsia="Arial" w:cs="Arial"/>
                <w:sz w:val="14"/>
                <w:szCs w:val="14"/>
              </w:rPr>
              <w:t>, o bien, comunicarse al teléfono 55 5015 4000, extensiones 4688, 2321 y 2205.</w:t>
            </w:r>
          </w:p>
          <w:p w:rsidRPr="00D625F3" w:rsidR="00D625F3" w:rsidP="00D625F3" w:rsidRDefault="00D625F3" w14:paraId="0E1D8231"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1D1839E4" w14:textId="77777777">
            <w:pPr>
              <w:jc w:val="both"/>
              <w:rPr>
                <w:rFonts w:ascii="Arial" w:hAnsi="Arial" w:cs="Arial"/>
              </w:rPr>
            </w:pPr>
            <w:r w:rsidRPr="00D625F3">
              <w:rPr>
                <w:rFonts w:ascii="Arial" w:hAnsi="Arial" w:eastAsia="Arial" w:cs="Arial"/>
                <w:sz w:val="14"/>
                <w:szCs w:val="14"/>
              </w:rPr>
              <w:t xml:space="preserve">V. Aviso de privacidad Integral </w:t>
            </w:r>
          </w:p>
          <w:p w:rsidRPr="00D625F3" w:rsidR="00D625F3" w:rsidP="00D625F3" w:rsidRDefault="00D625F3" w14:paraId="45719A1F" w14:textId="77777777">
            <w:pPr>
              <w:jc w:val="both"/>
              <w:rPr>
                <w:rFonts w:ascii="Arial" w:hAnsi="Arial" w:cs="Arial"/>
              </w:rPr>
            </w:pPr>
            <w:r w:rsidRPr="00D625F3">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5">
              <w:r w:rsidRPr="00D625F3">
                <w:rPr>
                  <w:rStyle w:val="Hipervnculo"/>
                  <w:rFonts w:ascii="Arial" w:hAnsi="Arial" w:eastAsia="Arial" w:cs="Arial"/>
                  <w:color w:val="0563C1"/>
                  <w:sz w:val="14"/>
                  <w:szCs w:val="14"/>
                </w:rPr>
                <w:t>https://www.ift.org.mx/proteccion_de_datos_personales/avisos_de_privacidad</w:t>
              </w:r>
            </w:hyperlink>
            <w:r w:rsidRPr="00D625F3">
              <w:rPr>
                <w:rFonts w:ascii="Arial" w:hAnsi="Arial" w:eastAsia="Arial" w:cs="Arial"/>
                <w:sz w:val="14"/>
                <w:szCs w:val="14"/>
              </w:rPr>
              <w:t>.</w:t>
            </w:r>
          </w:p>
          <w:p w:rsidRPr="00D625F3" w:rsidR="00D625F3" w:rsidP="00D625F3" w:rsidRDefault="00D625F3" w14:paraId="32327D3E" w14:textId="77777777">
            <w:pPr>
              <w:jc w:val="both"/>
              <w:rPr>
                <w:rFonts w:ascii="Arial" w:hAnsi="Arial" w:cs="Arial"/>
              </w:rPr>
            </w:pPr>
            <w:r w:rsidRPr="00D625F3">
              <w:rPr>
                <w:rFonts w:ascii="Arial" w:hAnsi="Arial" w:eastAsia="Arial" w:cs="Arial"/>
                <w:sz w:val="14"/>
                <w:szCs w:val="14"/>
              </w:rPr>
              <w:t xml:space="preserve"> </w:t>
            </w:r>
          </w:p>
          <w:p w:rsidRPr="00D625F3" w:rsidR="00D625F3" w:rsidP="00D625F3" w:rsidRDefault="00D625F3" w14:paraId="55FB6F2A" w14:textId="77777777">
            <w:pPr>
              <w:jc w:val="both"/>
              <w:rPr>
                <w:rFonts w:ascii="Arial" w:hAnsi="Arial" w:eastAsia="Arial" w:cs="Arial"/>
                <w:sz w:val="14"/>
                <w:szCs w:val="14"/>
              </w:rPr>
            </w:pPr>
            <w:r w:rsidRPr="00D625F3">
              <w:rPr>
                <w:rFonts w:ascii="Arial" w:hAnsi="Arial" w:eastAsia="Arial" w:cs="Arial"/>
                <w:sz w:val="14"/>
                <w:szCs w:val="14"/>
              </w:rPr>
              <w:t>Última actualización: (15/agosto/2023)</w:t>
            </w:r>
          </w:p>
          <w:p w:rsidRPr="00D625F3" w:rsidR="00D625F3" w:rsidP="1F23CD1A" w:rsidRDefault="00D625F3" w14:paraId="2300CFA8" w14:textId="677FF58A">
            <w:pPr>
              <w:pStyle w:val="Normal"/>
              <w:rPr>
                <w:rFonts w:ascii="Arial" w:hAnsi="Arial" w:cs="Arial"/>
                <w:sz w:val="14"/>
                <w:szCs w:val="14"/>
              </w:rPr>
            </w:pPr>
          </w:p>
        </w:tc>
      </w:tr>
      <w:tr w:rsidRPr="00D625F3" w:rsidR="00D625F3" w:rsidTr="1F23CD1A" w14:paraId="043324BB" w14:textId="77777777">
        <w:trPr>
          <w:trHeight w:val="300"/>
        </w:trPr>
        <w:tc>
          <w:tcPr>
            <w:tcW w:w="10083" w:type="dxa"/>
            <w:gridSpan w:val="26"/>
            <w:tcMar/>
          </w:tcPr>
          <w:p w:rsidRPr="00D625F3" w:rsidR="00D625F3" w:rsidP="00D625F3" w:rsidRDefault="00D625F3" w14:paraId="1D55EB5E" w14:textId="77777777">
            <w:pPr>
              <w:rPr>
                <w:rFonts w:ascii="Arial" w:hAnsi="Arial" w:cs="Arial"/>
                <w:sz w:val="14"/>
                <w:szCs w:val="14"/>
              </w:rPr>
            </w:pPr>
          </w:p>
        </w:tc>
      </w:tr>
      <w:tr w:rsidRPr="00D625F3" w:rsidR="00D625F3" w:rsidTr="1F23CD1A" w14:paraId="7010102F" w14:textId="77777777">
        <w:trPr>
          <w:trHeight w:val="300"/>
        </w:trPr>
        <w:tc>
          <w:tcPr>
            <w:tcW w:w="10083" w:type="dxa"/>
            <w:gridSpan w:val="26"/>
            <w:shd w:val="clear" w:color="auto" w:fill="A6A6A6" w:themeFill="background1" w:themeFillShade="A6"/>
            <w:tcMar/>
          </w:tcPr>
          <w:p w:rsidRPr="00D625F3" w:rsidR="00D625F3" w:rsidP="00D625F3" w:rsidRDefault="00D625F3" w14:paraId="3914DA86" w14:textId="77777777">
            <w:pPr>
              <w:jc w:val="center"/>
              <w:rPr>
                <w:rFonts w:ascii="Arial" w:hAnsi="Arial" w:cs="Arial"/>
                <w:b/>
                <w:sz w:val="18"/>
                <w:szCs w:val="18"/>
              </w:rPr>
            </w:pPr>
            <w:r w:rsidRPr="00D625F3">
              <w:rPr>
                <w:rFonts w:ascii="Arial" w:hAnsi="Arial" w:cs="Arial"/>
                <w:b/>
                <w:sz w:val="18"/>
                <w:szCs w:val="18"/>
              </w:rPr>
              <w:t>INSTRUCTIVO DE LLENADO</w:t>
            </w:r>
          </w:p>
        </w:tc>
      </w:tr>
      <w:tr w:rsidRPr="00D625F3" w:rsidR="00D625F3" w:rsidTr="1F23CD1A" w14:paraId="2C7CC288" w14:textId="77777777">
        <w:trPr>
          <w:trHeight w:val="300"/>
        </w:trPr>
        <w:tc>
          <w:tcPr>
            <w:tcW w:w="1995" w:type="dxa"/>
            <w:gridSpan w:val="6"/>
            <w:shd w:val="clear" w:color="auto" w:fill="BFBFBF" w:themeFill="background1" w:themeFillShade="BF"/>
            <w:tcMar/>
            <w:vAlign w:val="center"/>
          </w:tcPr>
          <w:p w:rsidRPr="00D625F3" w:rsidR="00D625F3" w:rsidP="00D625F3" w:rsidRDefault="00D625F3" w14:paraId="3349BC2F" w14:textId="77777777">
            <w:pPr>
              <w:jc w:val="center"/>
              <w:rPr>
                <w:rFonts w:ascii="Arial" w:hAnsi="Arial" w:cs="Arial"/>
                <w:b/>
                <w:sz w:val="14"/>
                <w:szCs w:val="14"/>
              </w:rPr>
            </w:pPr>
            <w:r w:rsidRPr="00D625F3">
              <w:rPr>
                <w:rFonts w:ascii="Arial" w:hAnsi="Arial" w:cs="Arial"/>
                <w:b/>
                <w:sz w:val="14"/>
                <w:szCs w:val="14"/>
              </w:rPr>
              <w:t>ID de campo</w:t>
            </w:r>
          </w:p>
        </w:tc>
        <w:tc>
          <w:tcPr>
            <w:tcW w:w="1937" w:type="dxa"/>
            <w:gridSpan w:val="4"/>
            <w:shd w:val="clear" w:color="auto" w:fill="BFBFBF" w:themeFill="background1" w:themeFillShade="BF"/>
            <w:tcMar/>
            <w:vAlign w:val="center"/>
          </w:tcPr>
          <w:p w:rsidRPr="00D625F3" w:rsidR="00D625F3" w:rsidP="00D625F3" w:rsidRDefault="00D625F3" w14:paraId="2EC51A23" w14:textId="77777777">
            <w:pPr>
              <w:jc w:val="center"/>
              <w:rPr>
                <w:rFonts w:ascii="Arial" w:hAnsi="Arial" w:cs="Arial"/>
                <w:b/>
                <w:sz w:val="14"/>
                <w:szCs w:val="14"/>
              </w:rPr>
            </w:pPr>
            <w:r w:rsidRPr="00D625F3">
              <w:rPr>
                <w:rFonts w:ascii="Arial" w:hAnsi="Arial" w:cs="Arial"/>
                <w:b/>
                <w:sz w:val="14"/>
                <w:szCs w:val="14"/>
              </w:rPr>
              <w:t>Nombre del campo</w:t>
            </w:r>
          </w:p>
        </w:tc>
        <w:tc>
          <w:tcPr>
            <w:tcW w:w="4730" w:type="dxa"/>
            <w:gridSpan w:val="14"/>
            <w:shd w:val="clear" w:color="auto" w:fill="BFBFBF" w:themeFill="background1" w:themeFillShade="BF"/>
            <w:tcMar/>
            <w:vAlign w:val="center"/>
          </w:tcPr>
          <w:p w:rsidRPr="00D625F3" w:rsidR="00D625F3" w:rsidP="00D625F3" w:rsidRDefault="00D625F3" w14:paraId="5A8879FE" w14:textId="77777777">
            <w:pPr>
              <w:jc w:val="center"/>
              <w:rPr>
                <w:rFonts w:ascii="Arial" w:hAnsi="Arial" w:cs="Arial"/>
                <w:b/>
                <w:sz w:val="14"/>
                <w:szCs w:val="14"/>
              </w:rPr>
            </w:pPr>
            <w:r w:rsidRPr="00D625F3">
              <w:rPr>
                <w:rFonts w:ascii="Arial" w:hAnsi="Arial" w:cs="Arial"/>
                <w:b/>
                <w:sz w:val="14"/>
                <w:szCs w:val="14"/>
              </w:rPr>
              <w:t>Descripción del campo</w:t>
            </w:r>
          </w:p>
        </w:tc>
        <w:tc>
          <w:tcPr>
            <w:tcW w:w="1421" w:type="dxa"/>
            <w:gridSpan w:val="2"/>
            <w:shd w:val="clear" w:color="auto" w:fill="BFBFBF" w:themeFill="background1" w:themeFillShade="BF"/>
            <w:tcMar/>
            <w:vAlign w:val="center"/>
          </w:tcPr>
          <w:p w:rsidRPr="00D625F3" w:rsidR="00D625F3" w:rsidP="00D625F3" w:rsidRDefault="00D625F3" w14:paraId="40BCF7D7" w14:textId="77777777">
            <w:pPr>
              <w:jc w:val="center"/>
              <w:rPr>
                <w:rFonts w:ascii="Arial" w:hAnsi="Arial" w:cs="Arial"/>
                <w:b/>
                <w:sz w:val="14"/>
                <w:szCs w:val="14"/>
              </w:rPr>
            </w:pPr>
            <w:r w:rsidRPr="00D625F3">
              <w:rPr>
                <w:rFonts w:ascii="Arial" w:hAnsi="Arial" w:cs="Arial"/>
                <w:b/>
                <w:sz w:val="14"/>
                <w:szCs w:val="14"/>
              </w:rPr>
              <w:t>Unidad de medida</w:t>
            </w:r>
          </w:p>
        </w:tc>
      </w:tr>
      <w:tr w:rsidRPr="00D625F3" w:rsidR="00D625F3" w:rsidTr="1F23CD1A" w14:paraId="2972A215" w14:textId="77777777">
        <w:trPr>
          <w:trHeight w:val="300"/>
        </w:trPr>
        <w:tc>
          <w:tcPr>
            <w:tcW w:w="10083" w:type="dxa"/>
            <w:gridSpan w:val="26"/>
            <w:shd w:val="clear" w:color="auto" w:fill="D9D9D9" w:themeFill="background1" w:themeFillShade="D9"/>
            <w:tcMar/>
          </w:tcPr>
          <w:p w:rsidRPr="00D625F3" w:rsidR="00D625F3" w:rsidP="00D625F3" w:rsidRDefault="00D625F3" w14:paraId="493FA390" w14:textId="77777777">
            <w:pPr>
              <w:jc w:val="center"/>
              <w:rPr>
                <w:rFonts w:ascii="Arial" w:hAnsi="Arial" w:cs="Arial"/>
                <w:sz w:val="14"/>
                <w:szCs w:val="14"/>
              </w:rPr>
            </w:pPr>
            <w:r w:rsidRPr="00D625F3">
              <w:rPr>
                <w:rFonts w:ascii="Arial" w:hAnsi="Arial" w:cs="Arial"/>
                <w:b/>
                <w:sz w:val="14"/>
                <w:szCs w:val="14"/>
              </w:rPr>
              <w:t>Sección 1. Tipo de solicitud</w:t>
            </w:r>
          </w:p>
        </w:tc>
      </w:tr>
      <w:tr w:rsidRPr="00D625F3" w:rsidR="00D625F3" w:rsidTr="1F23CD1A" w14:paraId="7CE8C6F1" w14:textId="77777777">
        <w:trPr>
          <w:trHeight w:val="300"/>
        </w:trPr>
        <w:tc>
          <w:tcPr>
            <w:tcW w:w="1995" w:type="dxa"/>
            <w:gridSpan w:val="6"/>
            <w:tcMar/>
          </w:tcPr>
          <w:p w:rsidRPr="00D625F3" w:rsidR="00D625F3" w:rsidP="00D625F3" w:rsidRDefault="00D625F3" w14:paraId="2DC0C025" w14:textId="77777777">
            <w:pPr>
              <w:rPr>
                <w:rFonts w:ascii="Arial" w:hAnsi="Arial" w:cs="Arial"/>
                <w:sz w:val="14"/>
                <w:szCs w:val="14"/>
              </w:rPr>
            </w:pPr>
            <w:r w:rsidRPr="00D625F3">
              <w:rPr>
                <w:rFonts w:ascii="Arial" w:hAnsi="Arial" w:cs="Arial"/>
                <w:sz w:val="14"/>
                <w:szCs w:val="14"/>
              </w:rPr>
              <w:t>No aplica</w:t>
            </w:r>
          </w:p>
        </w:tc>
        <w:tc>
          <w:tcPr>
            <w:tcW w:w="1937" w:type="dxa"/>
            <w:gridSpan w:val="4"/>
            <w:tcMar/>
          </w:tcPr>
          <w:p w:rsidRPr="00D625F3" w:rsidR="00D625F3" w:rsidP="00D625F3" w:rsidRDefault="00D625F3" w14:paraId="56980DFA" w14:textId="77777777">
            <w:pPr>
              <w:rPr>
                <w:rFonts w:ascii="Arial" w:hAnsi="Arial" w:cs="Arial"/>
                <w:sz w:val="14"/>
                <w:szCs w:val="14"/>
              </w:rPr>
            </w:pPr>
            <w:r w:rsidRPr="00D625F3">
              <w:rPr>
                <w:rFonts w:ascii="Arial" w:hAnsi="Arial" w:cs="Arial"/>
                <w:sz w:val="14"/>
                <w:szCs w:val="14"/>
              </w:rPr>
              <w:t>Lugar y fecha</w:t>
            </w:r>
          </w:p>
        </w:tc>
        <w:tc>
          <w:tcPr>
            <w:tcW w:w="4730" w:type="dxa"/>
            <w:gridSpan w:val="14"/>
            <w:tcMar/>
          </w:tcPr>
          <w:p w:rsidRPr="00D625F3" w:rsidR="00D625F3" w:rsidP="00D625F3" w:rsidRDefault="00D625F3" w14:paraId="225D150D" w14:textId="77777777">
            <w:pPr>
              <w:rPr>
                <w:rFonts w:ascii="Arial" w:hAnsi="Arial" w:cs="Arial"/>
                <w:sz w:val="14"/>
                <w:szCs w:val="14"/>
              </w:rPr>
            </w:pPr>
            <w:r w:rsidRPr="00D625F3">
              <w:rPr>
                <w:rFonts w:ascii="Arial" w:hAnsi="Arial" w:cs="Arial"/>
                <w:sz w:val="14"/>
                <w:szCs w:val="14"/>
              </w:rPr>
              <w:t>Deberá indicar el lugar y la fecha de presentación de la solicitud.</w:t>
            </w:r>
          </w:p>
        </w:tc>
        <w:tc>
          <w:tcPr>
            <w:tcW w:w="1421" w:type="dxa"/>
            <w:gridSpan w:val="2"/>
            <w:tcMar/>
          </w:tcPr>
          <w:p w:rsidRPr="00D625F3" w:rsidR="00D625F3" w:rsidP="00D625F3" w:rsidRDefault="00D625F3" w14:paraId="67FD5668" w14:textId="77777777">
            <w:pPr>
              <w:jc w:val="center"/>
              <w:rPr>
                <w:rFonts w:ascii="Arial" w:hAnsi="Arial" w:cs="Arial"/>
                <w:sz w:val="14"/>
                <w:szCs w:val="14"/>
              </w:rPr>
            </w:pPr>
            <w:r w:rsidRPr="00D625F3">
              <w:rPr>
                <w:rFonts w:ascii="Arial" w:hAnsi="Arial" w:cs="Arial"/>
                <w:sz w:val="14"/>
                <w:szCs w:val="14"/>
              </w:rPr>
              <w:t>No aplica</w:t>
            </w:r>
          </w:p>
        </w:tc>
      </w:tr>
      <w:tr w:rsidRPr="00D625F3" w:rsidR="00D625F3" w:rsidTr="1F23CD1A" w14:paraId="58175EEB" w14:textId="77777777">
        <w:trPr>
          <w:trHeight w:val="300"/>
        </w:trPr>
        <w:tc>
          <w:tcPr>
            <w:tcW w:w="1995" w:type="dxa"/>
            <w:gridSpan w:val="6"/>
            <w:tcMar/>
            <w:vAlign w:val="center"/>
          </w:tcPr>
          <w:p w:rsidRPr="00D625F3" w:rsidR="00D625F3" w:rsidP="00D625F3" w:rsidRDefault="00D625F3" w14:paraId="092512BA" w14:textId="77777777">
            <w:pPr>
              <w:rPr>
                <w:rFonts w:ascii="Arial" w:hAnsi="Arial" w:cs="Arial"/>
                <w:sz w:val="14"/>
                <w:szCs w:val="14"/>
              </w:rPr>
            </w:pPr>
            <w:r w:rsidRPr="00D625F3">
              <w:rPr>
                <w:rFonts w:ascii="Arial" w:hAnsi="Arial" w:cs="Arial"/>
                <w:sz w:val="14"/>
                <w:szCs w:val="14"/>
              </w:rPr>
              <w:t>No aplica</w:t>
            </w:r>
          </w:p>
        </w:tc>
        <w:tc>
          <w:tcPr>
            <w:tcW w:w="1937" w:type="dxa"/>
            <w:gridSpan w:val="4"/>
            <w:tcMar/>
            <w:vAlign w:val="center"/>
          </w:tcPr>
          <w:p w:rsidRPr="00D625F3" w:rsidR="00D625F3" w:rsidP="00D625F3" w:rsidRDefault="00D625F3" w14:paraId="6E4C10C1" w14:textId="77777777">
            <w:pPr>
              <w:rPr>
                <w:rFonts w:ascii="Arial" w:hAnsi="Arial" w:cs="Arial"/>
                <w:sz w:val="14"/>
                <w:szCs w:val="14"/>
              </w:rPr>
            </w:pPr>
            <w:r w:rsidRPr="00D625F3">
              <w:rPr>
                <w:rFonts w:ascii="Arial" w:hAnsi="Arial" w:cs="Arial"/>
                <w:sz w:val="14"/>
                <w:szCs w:val="14"/>
              </w:rPr>
              <w:t>Procedimiento</w:t>
            </w:r>
          </w:p>
        </w:tc>
        <w:tc>
          <w:tcPr>
            <w:tcW w:w="4730" w:type="dxa"/>
            <w:gridSpan w:val="14"/>
            <w:tcMar/>
          </w:tcPr>
          <w:p w:rsidRPr="00D625F3" w:rsidR="00D625F3" w:rsidP="00D625F3" w:rsidRDefault="00D625F3" w14:paraId="26AB37E6" w14:textId="77777777">
            <w:pPr>
              <w:rPr>
                <w:rFonts w:ascii="Arial" w:hAnsi="Arial" w:cs="Arial"/>
                <w:sz w:val="14"/>
                <w:szCs w:val="14"/>
              </w:rPr>
            </w:pPr>
          </w:p>
          <w:p w:rsidRPr="00D625F3" w:rsidR="00D625F3" w:rsidP="00D625F3" w:rsidRDefault="00D625F3" w14:paraId="58C59A1F" w14:textId="5589E88C">
            <w:pPr>
              <w:rPr>
                <w:rFonts w:ascii="Arial" w:hAnsi="Arial" w:cs="Arial"/>
                <w:sz w:val="14"/>
                <w:szCs w:val="14"/>
              </w:rPr>
            </w:pPr>
            <w:r w:rsidRPr="00D625F3">
              <w:rPr>
                <w:rFonts w:ascii="Arial" w:hAnsi="Arial" w:cs="Arial"/>
                <w:sz w:val="14"/>
                <w:szCs w:val="14"/>
              </w:rPr>
              <w:t>Seleccione una opción y marque con una “X” únicamente el tipo de procedimiento que iniciará:</w:t>
            </w:r>
          </w:p>
          <w:p w:rsidRPr="00D625F3" w:rsidR="00D625F3" w:rsidP="00D625F3" w:rsidRDefault="00D625F3" w14:paraId="2FB66FAE" w14:textId="77777777">
            <w:pPr>
              <w:rPr>
                <w:rFonts w:ascii="Arial" w:hAnsi="Arial" w:cs="Arial"/>
                <w:sz w:val="14"/>
                <w:szCs w:val="14"/>
              </w:rPr>
            </w:pPr>
          </w:p>
          <w:p w:rsidRPr="00D625F3" w:rsidR="00D625F3" w:rsidP="00D625F3" w:rsidRDefault="00D625F3" w14:paraId="04E72694" w14:textId="77777777">
            <w:pPr>
              <w:pStyle w:val="Prrafodelista"/>
              <w:numPr>
                <w:ilvl w:val="0"/>
                <w:numId w:val="16"/>
              </w:numPr>
              <w:jc w:val="both"/>
              <w:rPr>
                <w:rFonts w:ascii="Arial" w:hAnsi="Arial" w:cs="Arial"/>
                <w:sz w:val="14"/>
                <w:szCs w:val="14"/>
              </w:rPr>
            </w:pPr>
            <w:r w:rsidRPr="00D625F3">
              <w:rPr>
                <w:rFonts w:ascii="Arial" w:hAnsi="Arial" w:cs="Arial"/>
                <w:b/>
                <w:bCs/>
                <w:sz w:val="14"/>
                <w:szCs w:val="14"/>
              </w:rPr>
              <w:t>Entrega Inicial.</w:t>
            </w:r>
            <w:r w:rsidRPr="00D625F3">
              <w:rPr>
                <w:rFonts w:ascii="Arial" w:hAnsi="Arial" w:cs="Arial"/>
                <w:sz w:val="14"/>
                <w:szCs w:val="14"/>
              </w:rPr>
              <w:t xml:space="preserve"> La primera vez que se realiza la entrega de información para un período dado. </w:t>
            </w:r>
          </w:p>
          <w:p w:rsidRPr="00D625F3" w:rsidR="00D625F3" w:rsidP="00D625F3" w:rsidRDefault="00D625F3" w14:paraId="32BFB05E" w14:textId="77777777">
            <w:pPr>
              <w:pStyle w:val="Prrafodelista"/>
              <w:jc w:val="both"/>
              <w:rPr>
                <w:rFonts w:ascii="Arial" w:hAnsi="Arial" w:cs="Arial"/>
                <w:sz w:val="14"/>
                <w:szCs w:val="14"/>
              </w:rPr>
            </w:pPr>
          </w:p>
          <w:p w:rsidRPr="00D625F3" w:rsidR="00D625F3" w:rsidP="00D625F3" w:rsidRDefault="00D625F3" w14:paraId="7EDDCD40" w14:textId="77777777">
            <w:pPr>
              <w:pStyle w:val="Prrafodelista"/>
              <w:ind w:left="1070"/>
              <w:jc w:val="both"/>
              <w:rPr>
                <w:rFonts w:ascii="Arial" w:hAnsi="Arial" w:cs="Arial"/>
                <w:sz w:val="14"/>
                <w:szCs w:val="14"/>
              </w:rPr>
            </w:pPr>
          </w:p>
          <w:p w:rsidRPr="00D625F3" w:rsidR="00D625F3" w:rsidP="00D625F3" w:rsidRDefault="00D625F3" w14:paraId="1E181EEA" w14:textId="77777777">
            <w:pPr>
              <w:pStyle w:val="Prrafodelista"/>
              <w:numPr>
                <w:ilvl w:val="0"/>
                <w:numId w:val="16"/>
              </w:numPr>
              <w:jc w:val="both"/>
              <w:rPr>
                <w:rFonts w:ascii="Arial" w:hAnsi="Arial" w:cs="Arial"/>
                <w:sz w:val="14"/>
                <w:szCs w:val="14"/>
              </w:rPr>
            </w:pPr>
            <w:r w:rsidRPr="00D625F3">
              <w:rPr>
                <w:rFonts w:ascii="Arial" w:hAnsi="Arial" w:cs="Arial"/>
                <w:b/>
                <w:bCs/>
                <w:sz w:val="14"/>
                <w:szCs w:val="14"/>
              </w:rPr>
              <w:t>Desahogo de prevención.</w:t>
            </w:r>
            <w:r w:rsidRPr="00D625F3">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D625F3" w:rsidR="00D625F3" w:rsidP="00D625F3" w:rsidRDefault="00D625F3" w14:paraId="1E66CADB" w14:textId="77777777">
            <w:pPr>
              <w:pStyle w:val="Prrafodelista"/>
              <w:ind w:left="1070"/>
              <w:jc w:val="both"/>
              <w:rPr>
                <w:rFonts w:ascii="Arial" w:hAnsi="Arial" w:cs="Arial"/>
                <w:sz w:val="14"/>
                <w:szCs w:val="14"/>
              </w:rPr>
            </w:pPr>
          </w:p>
          <w:p w:rsidRPr="00D625F3" w:rsidR="00D625F3" w:rsidP="00D625F3" w:rsidRDefault="00D625F3" w14:paraId="6880F0D9" w14:textId="77777777">
            <w:pPr>
              <w:pStyle w:val="Prrafodelista"/>
              <w:ind w:left="1070"/>
              <w:jc w:val="both"/>
              <w:rPr>
                <w:rFonts w:ascii="Arial" w:hAnsi="Arial" w:cs="Arial"/>
                <w:sz w:val="14"/>
                <w:szCs w:val="14"/>
              </w:rPr>
            </w:pPr>
            <w:r w:rsidRPr="00D625F3">
              <w:rPr>
                <w:rFonts w:ascii="Arial" w:hAnsi="Arial" w:cs="Arial"/>
                <w:sz w:val="14"/>
                <w:szCs w:val="14"/>
              </w:rPr>
              <w:t>En este caso, deberá señalar exclusivamente los campos solicitados en el oficio de prevención que le notificó el Instituto.</w:t>
            </w:r>
          </w:p>
          <w:p w:rsidRPr="00D625F3" w:rsidR="00D625F3" w:rsidP="00D625F3" w:rsidRDefault="00D625F3" w14:paraId="35A4A500" w14:textId="77777777">
            <w:pPr>
              <w:pStyle w:val="Prrafodelista"/>
              <w:jc w:val="both"/>
              <w:rPr>
                <w:rFonts w:ascii="Arial" w:hAnsi="Arial" w:cs="Arial"/>
                <w:sz w:val="14"/>
                <w:szCs w:val="14"/>
              </w:rPr>
            </w:pPr>
          </w:p>
          <w:p w:rsidRPr="00D625F3" w:rsidR="00D625F3" w:rsidP="00D625F3" w:rsidRDefault="00D625F3" w14:paraId="085AC79F" w14:textId="77777777">
            <w:pPr>
              <w:pStyle w:val="Prrafodelista"/>
              <w:ind w:left="1070"/>
              <w:jc w:val="both"/>
              <w:rPr>
                <w:rFonts w:ascii="Arial" w:hAnsi="Arial" w:cs="Arial"/>
                <w:b/>
                <w:sz w:val="14"/>
                <w:szCs w:val="14"/>
              </w:rPr>
            </w:pPr>
          </w:p>
          <w:p w:rsidRPr="00D625F3" w:rsidR="00D625F3" w:rsidP="00D625F3" w:rsidRDefault="00D625F3" w14:paraId="1DA8D157" w14:textId="77777777">
            <w:pPr>
              <w:pStyle w:val="Prrafodelista"/>
              <w:numPr>
                <w:ilvl w:val="0"/>
                <w:numId w:val="16"/>
              </w:numPr>
              <w:jc w:val="both"/>
              <w:rPr>
                <w:rFonts w:ascii="Arial" w:hAnsi="Arial" w:cs="Arial"/>
                <w:sz w:val="14"/>
                <w:szCs w:val="14"/>
              </w:rPr>
            </w:pPr>
            <w:r w:rsidRPr="00D625F3">
              <w:rPr>
                <w:rFonts w:ascii="Arial" w:hAnsi="Arial" w:cs="Arial"/>
                <w:b/>
                <w:bCs/>
                <w:sz w:val="14"/>
                <w:szCs w:val="14"/>
              </w:rPr>
              <w:t>Solicitud de rectificación.</w:t>
            </w:r>
            <w:r w:rsidRPr="00D625F3">
              <w:rPr>
                <w:rFonts w:ascii="Arial" w:hAnsi="Arial" w:cs="Arial"/>
                <w:sz w:val="14"/>
                <w:szCs w:val="14"/>
              </w:rPr>
              <w:t xml:space="preserve"> Solicitud que el Operador realiza cuando detecta defectos en la información que reportó y no tiene ningún trámite vigente relacionado con dicha información.</w:t>
            </w:r>
          </w:p>
          <w:p w:rsidRPr="00D625F3" w:rsidR="00D625F3" w:rsidP="00D625F3" w:rsidRDefault="00D625F3" w14:paraId="7073C162" w14:textId="77777777">
            <w:pPr>
              <w:jc w:val="both"/>
              <w:rPr>
                <w:rFonts w:ascii="Arial" w:hAnsi="Arial" w:eastAsia="Calibri" w:cs="Arial"/>
                <w:sz w:val="14"/>
                <w:szCs w:val="14"/>
              </w:rPr>
            </w:pPr>
          </w:p>
          <w:p w:rsidRPr="00D625F3" w:rsidR="00D625F3" w:rsidP="00D625F3" w:rsidRDefault="00D625F3" w14:paraId="38FCAA7E" w14:textId="77777777">
            <w:pPr>
              <w:jc w:val="both"/>
              <w:rPr>
                <w:rFonts w:ascii="Arial" w:hAnsi="Arial" w:eastAsia="Calibri" w:cs="Arial"/>
                <w:sz w:val="14"/>
                <w:szCs w:val="14"/>
              </w:rPr>
            </w:pPr>
            <w:r w:rsidRPr="00D625F3">
              <w:rPr>
                <w:rFonts w:ascii="Arial" w:hAnsi="Arial" w:eastAsia="Calibri" w:cs="Arial"/>
                <w:sz w:val="14"/>
                <w:szCs w:val="14"/>
              </w:rPr>
              <w:t>En este caso, deberá señalar el Folio y Fecha del acuse de la última presentación de la información que se solicita rectificar.</w:t>
            </w:r>
          </w:p>
          <w:p w:rsidRPr="00D625F3" w:rsidR="00D625F3" w:rsidP="00D625F3" w:rsidRDefault="00D625F3" w14:paraId="117E86AE" w14:textId="125744F2">
            <w:pPr>
              <w:jc w:val="both"/>
              <w:rPr>
                <w:rFonts w:ascii="Arial" w:hAnsi="Arial" w:cs="Arial"/>
                <w:sz w:val="14"/>
                <w:szCs w:val="14"/>
              </w:rPr>
            </w:pPr>
          </w:p>
        </w:tc>
        <w:tc>
          <w:tcPr>
            <w:tcW w:w="1421" w:type="dxa"/>
            <w:gridSpan w:val="2"/>
            <w:tcMar/>
            <w:vAlign w:val="center"/>
          </w:tcPr>
          <w:p w:rsidRPr="00D625F3" w:rsidR="00D625F3" w:rsidP="00D625F3" w:rsidRDefault="00D625F3" w14:paraId="3E016F4B" w14:textId="77777777">
            <w:pPr>
              <w:jc w:val="center"/>
              <w:rPr>
                <w:rFonts w:ascii="Arial" w:hAnsi="Arial" w:cs="Arial"/>
                <w:sz w:val="14"/>
                <w:szCs w:val="14"/>
              </w:rPr>
            </w:pPr>
            <w:r w:rsidRPr="00D625F3">
              <w:rPr>
                <w:rFonts w:ascii="Arial" w:hAnsi="Arial" w:cs="Arial"/>
                <w:sz w:val="14"/>
                <w:szCs w:val="14"/>
              </w:rPr>
              <w:t>No aplica</w:t>
            </w:r>
          </w:p>
        </w:tc>
      </w:tr>
      <w:tr w:rsidRPr="00D625F3" w:rsidR="00D625F3" w:rsidTr="1F23CD1A" w14:paraId="24BEB951" w14:textId="77777777">
        <w:trPr>
          <w:trHeight w:val="300"/>
        </w:trPr>
        <w:tc>
          <w:tcPr>
            <w:tcW w:w="1995" w:type="dxa"/>
            <w:gridSpan w:val="6"/>
            <w:tcMar/>
            <w:vAlign w:val="center"/>
          </w:tcPr>
          <w:p w:rsidRPr="00D625F3" w:rsidR="00D625F3" w:rsidP="00D625F3" w:rsidRDefault="00D625F3" w14:paraId="13A152F0" w14:textId="77777777">
            <w:pPr>
              <w:rPr>
                <w:rFonts w:ascii="Arial" w:hAnsi="Arial" w:cs="Arial"/>
                <w:sz w:val="14"/>
                <w:szCs w:val="14"/>
              </w:rPr>
            </w:pPr>
            <w:r w:rsidRPr="00D625F3">
              <w:rPr>
                <w:rFonts w:ascii="Arial" w:hAnsi="Arial" w:cs="Arial"/>
                <w:sz w:val="14"/>
                <w:szCs w:val="14"/>
              </w:rPr>
              <w:t>No aplica</w:t>
            </w:r>
          </w:p>
        </w:tc>
        <w:tc>
          <w:tcPr>
            <w:tcW w:w="1937" w:type="dxa"/>
            <w:gridSpan w:val="4"/>
            <w:tcMar/>
            <w:vAlign w:val="center"/>
          </w:tcPr>
          <w:p w:rsidRPr="00D625F3" w:rsidR="00D625F3" w:rsidP="00D625F3" w:rsidRDefault="00D625F3" w14:paraId="2EF77471" w14:textId="40586B69">
            <w:pPr>
              <w:rPr>
                <w:rFonts w:ascii="Arial" w:hAnsi="Arial" w:cs="Arial"/>
                <w:sz w:val="14"/>
                <w:szCs w:val="14"/>
              </w:rPr>
            </w:pPr>
            <w:r w:rsidRPr="00D625F3">
              <w:rPr>
                <w:rFonts w:ascii="Arial" w:hAnsi="Arial" w:cs="Arial"/>
                <w:sz w:val="14"/>
                <w:szCs w:val="14"/>
              </w:rPr>
              <w:t>Periodo de reporte</w:t>
            </w:r>
          </w:p>
        </w:tc>
        <w:tc>
          <w:tcPr>
            <w:tcW w:w="4730" w:type="dxa"/>
            <w:gridSpan w:val="14"/>
            <w:tcMar/>
          </w:tcPr>
          <w:p w:rsidRPr="00D625F3" w:rsidR="00D625F3" w:rsidP="00D625F3" w:rsidRDefault="00D625F3" w14:paraId="162C7A41" w14:textId="118C41C2">
            <w:pPr>
              <w:pStyle w:val="Prrafodelista"/>
              <w:numPr>
                <w:ilvl w:val="0"/>
                <w:numId w:val="17"/>
              </w:numPr>
              <w:jc w:val="both"/>
              <w:rPr>
                <w:rFonts w:ascii="Arial" w:hAnsi="Arial" w:cs="Arial"/>
                <w:sz w:val="14"/>
                <w:szCs w:val="14"/>
              </w:rPr>
            </w:pPr>
            <w:r w:rsidRPr="00D625F3">
              <w:rPr>
                <w:rFonts w:ascii="Arial" w:hAnsi="Arial" w:cs="Arial"/>
                <w:b/>
                <w:bCs/>
                <w:sz w:val="14"/>
                <w:szCs w:val="14"/>
              </w:rPr>
              <w:t>Año.</w:t>
            </w:r>
            <w:r w:rsidRPr="00D625F3">
              <w:rPr>
                <w:rFonts w:ascii="Arial" w:hAnsi="Arial" w:cs="Arial"/>
                <w:sz w:val="14"/>
                <w:szCs w:val="14"/>
              </w:rPr>
              <w:t xml:space="preserve"> El Operador deberá indicar el año al que corresponde la información que se presenta a través del Procedimiento seleccionado.</w:t>
            </w:r>
          </w:p>
          <w:p w:rsidRPr="00D625F3" w:rsidR="00D625F3" w:rsidP="00D625F3" w:rsidRDefault="00D625F3" w14:paraId="435AD260" w14:textId="77777777">
            <w:pPr>
              <w:pStyle w:val="Prrafodelista"/>
              <w:jc w:val="both"/>
              <w:rPr>
                <w:rFonts w:ascii="Arial" w:hAnsi="Arial" w:cs="Arial"/>
                <w:sz w:val="14"/>
                <w:szCs w:val="14"/>
              </w:rPr>
            </w:pPr>
          </w:p>
          <w:p w:rsidRPr="00D625F3" w:rsidR="00D625F3" w:rsidP="00D625F3" w:rsidRDefault="00D625F3" w14:paraId="0E4580A6" w14:textId="77777777">
            <w:pPr>
              <w:pStyle w:val="Prrafodelista"/>
              <w:numPr>
                <w:ilvl w:val="0"/>
                <w:numId w:val="17"/>
              </w:numPr>
              <w:jc w:val="both"/>
              <w:rPr>
                <w:rFonts w:ascii="Arial" w:hAnsi="Arial" w:cs="Arial"/>
                <w:sz w:val="14"/>
                <w:szCs w:val="14"/>
              </w:rPr>
            </w:pPr>
            <w:r w:rsidRPr="00D625F3">
              <w:rPr>
                <w:rFonts w:ascii="Arial" w:hAnsi="Arial" w:cs="Arial"/>
                <w:b/>
                <w:bCs/>
                <w:sz w:val="14"/>
                <w:szCs w:val="14"/>
              </w:rPr>
              <w:t>Trimestre.</w:t>
            </w:r>
            <w:r w:rsidRPr="00D625F3">
              <w:rPr>
                <w:rFonts w:ascii="Arial" w:hAnsi="Arial" w:cs="Arial"/>
                <w:sz w:val="14"/>
                <w:szCs w:val="14"/>
              </w:rPr>
              <w:t xml:space="preserve"> El Operador deberá indicar el trimestre al que corresponde la información que se presenta a través del Procedimiento seleccionado.</w:t>
            </w:r>
          </w:p>
          <w:p w:rsidRPr="00D625F3" w:rsidR="00D625F3" w:rsidP="00D625F3" w:rsidRDefault="00D625F3" w14:paraId="6221B646" w14:textId="77777777">
            <w:pPr>
              <w:jc w:val="both"/>
              <w:rPr>
                <w:rFonts w:ascii="Arial" w:hAnsi="Arial" w:cs="Arial"/>
                <w:sz w:val="14"/>
                <w:szCs w:val="14"/>
              </w:rPr>
            </w:pPr>
          </w:p>
        </w:tc>
        <w:tc>
          <w:tcPr>
            <w:tcW w:w="1421" w:type="dxa"/>
            <w:gridSpan w:val="2"/>
            <w:tcMar/>
            <w:vAlign w:val="center"/>
          </w:tcPr>
          <w:p w:rsidRPr="00D625F3" w:rsidR="00D625F3" w:rsidP="00D625F3" w:rsidRDefault="00D625F3" w14:paraId="425A7EC9" w14:textId="77777777">
            <w:pPr>
              <w:jc w:val="center"/>
              <w:rPr>
                <w:rFonts w:ascii="Arial" w:hAnsi="Arial" w:cs="Arial"/>
                <w:sz w:val="14"/>
                <w:szCs w:val="14"/>
              </w:rPr>
            </w:pPr>
            <w:r w:rsidRPr="00D625F3">
              <w:rPr>
                <w:rFonts w:ascii="Arial" w:hAnsi="Arial" w:cs="Arial"/>
                <w:sz w:val="14"/>
                <w:szCs w:val="14"/>
              </w:rPr>
              <w:t>No aplica</w:t>
            </w:r>
          </w:p>
        </w:tc>
      </w:tr>
      <w:tr w:rsidRPr="00D625F3" w:rsidR="00D625F3" w:rsidTr="1F23CD1A" w14:paraId="544A37B3" w14:textId="77777777">
        <w:trPr>
          <w:trHeight w:val="159"/>
        </w:trPr>
        <w:tc>
          <w:tcPr>
            <w:tcW w:w="10083" w:type="dxa"/>
            <w:gridSpan w:val="26"/>
            <w:shd w:val="clear" w:color="auto" w:fill="D9D9D9" w:themeFill="background1" w:themeFillShade="D9"/>
            <w:tcMar/>
          </w:tcPr>
          <w:p w:rsidRPr="00D625F3" w:rsidR="00D625F3" w:rsidP="00D625F3" w:rsidRDefault="00D625F3" w14:paraId="43D8192A" w14:textId="77777777">
            <w:pPr>
              <w:jc w:val="center"/>
              <w:rPr>
                <w:rFonts w:ascii="Arial" w:hAnsi="Arial" w:cs="Arial"/>
                <w:b/>
                <w:sz w:val="14"/>
                <w:szCs w:val="14"/>
              </w:rPr>
            </w:pPr>
            <w:r w:rsidRPr="00D625F3">
              <w:rPr>
                <w:rFonts w:ascii="Arial" w:hAnsi="Arial" w:cs="Arial"/>
                <w:b/>
                <w:sz w:val="14"/>
                <w:szCs w:val="14"/>
              </w:rPr>
              <w:t>Sección 2. Datos generales del Operador</w:t>
            </w:r>
          </w:p>
        </w:tc>
      </w:tr>
      <w:tr w:rsidRPr="00D625F3" w:rsidR="00D625F3" w:rsidTr="1F23CD1A" w14:paraId="5DDA6300" w14:textId="77777777">
        <w:trPr>
          <w:trHeight w:val="159"/>
        </w:trPr>
        <w:tc>
          <w:tcPr>
            <w:tcW w:w="10083" w:type="dxa"/>
            <w:gridSpan w:val="26"/>
            <w:shd w:val="clear" w:color="auto" w:fill="D9D9D9" w:themeFill="background1" w:themeFillShade="D9"/>
            <w:tcMar/>
          </w:tcPr>
          <w:p w:rsidRPr="00D625F3" w:rsidR="00D625F3" w:rsidP="00D625F3" w:rsidRDefault="00D625F3" w14:paraId="3E47A6E5" w14:textId="77777777">
            <w:pPr>
              <w:rPr>
                <w:rFonts w:ascii="Arial" w:hAnsi="Arial" w:cs="Arial"/>
                <w:b/>
                <w:sz w:val="14"/>
                <w:szCs w:val="14"/>
              </w:rPr>
            </w:pPr>
            <w:r w:rsidRPr="00D625F3">
              <w:rPr>
                <w:rFonts w:ascii="Arial" w:hAnsi="Arial" w:cs="Arial"/>
                <w:b/>
                <w:sz w:val="14"/>
                <w:szCs w:val="14"/>
              </w:rPr>
              <w:t>Datos Generales del Operador</w:t>
            </w:r>
          </w:p>
        </w:tc>
      </w:tr>
      <w:tr w:rsidRPr="00D625F3" w:rsidR="00D625F3" w:rsidTr="1F23CD1A" w14:paraId="577F0AEB" w14:textId="77777777">
        <w:trPr>
          <w:trHeight w:val="300"/>
        </w:trPr>
        <w:tc>
          <w:tcPr>
            <w:tcW w:w="1995" w:type="dxa"/>
            <w:gridSpan w:val="6"/>
            <w:tcMar/>
            <w:vAlign w:val="center"/>
          </w:tcPr>
          <w:p w:rsidRPr="00D625F3" w:rsidR="00D625F3" w:rsidP="00D625F3" w:rsidRDefault="00D625F3" w14:paraId="1E14DF9A" w14:textId="77777777">
            <w:pPr>
              <w:rPr>
                <w:rFonts w:ascii="Arial" w:hAnsi="Arial" w:cs="Arial"/>
                <w:sz w:val="14"/>
                <w:szCs w:val="14"/>
              </w:rPr>
            </w:pPr>
            <w:r w:rsidRPr="00D625F3">
              <w:rPr>
                <w:rFonts w:ascii="Arial" w:hAnsi="Arial" w:cs="Arial"/>
                <w:sz w:val="14"/>
                <w:szCs w:val="14"/>
              </w:rPr>
              <w:t>No aplica</w:t>
            </w:r>
          </w:p>
        </w:tc>
        <w:tc>
          <w:tcPr>
            <w:tcW w:w="1937" w:type="dxa"/>
            <w:gridSpan w:val="4"/>
            <w:tcMar/>
            <w:vAlign w:val="center"/>
          </w:tcPr>
          <w:p w:rsidRPr="00D625F3" w:rsidR="00D625F3" w:rsidP="00D625F3" w:rsidRDefault="00D625F3" w14:paraId="21D2E04D" w14:textId="77777777">
            <w:pPr>
              <w:rPr>
                <w:rFonts w:ascii="Arial" w:hAnsi="Arial" w:cs="Arial"/>
                <w:sz w:val="14"/>
                <w:szCs w:val="14"/>
              </w:rPr>
            </w:pPr>
            <w:r w:rsidRPr="00D625F3">
              <w:rPr>
                <w:rFonts w:ascii="Arial" w:hAnsi="Arial" w:cs="Arial"/>
                <w:sz w:val="14"/>
                <w:szCs w:val="14"/>
              </w:rPr>
              <w:t>Nombre o razón social del Operador</w:t>
            </w:r>
          </w:p>
        </w:tc>
        <w:tc>
          <w:tcPr>
            <w:tcW w:w="4730" w:type="dxa"/>
            <w:gridSpan w:val="14"/>
            <w:tcMar/>
            <w:vAlign w:val="center"/>
          </w:tcPr>
          <w:p w:rsidRPr="00D625F3" w:rsidR="00D625F3" w:rsidP="00D625F3" w:rsidRDefault="00D625F3" w14:paraId="31F3BD25" w14:textId="77777777">
            <w:pPr>
              <w:rPr>
                <w:rFonts w:ascii="Arial" w:hAnsi="Arial" w:cs="Arial"/>
                <w:sz w:val="14"/>
                <w:szCs w:val="14"/>
              </w:rPr>
            </w:pPr>
            <w:r w:rsidRPr="00D625F3">
              <w:rPr>
                <w:rFonts w:ascii="Arial" w:hAnsi="Arial" w:cs="Arial"/>
                <w:sz w:val="14"/>
                <w:szCs w:val="14"/>
              </w:rPr>
              <w:t>Indique el nombre completo de la persona física o moral del Operador.</w:t>
            </w:r>
          </w:p>
        </w:tc>
        <w:tc>
          <w:tcPr>
            <w:tcW w:w="1421" w:type="dxa"/>
            <w:gridSpan w:val="2"/>
            <w:tcMar/>
            <w:vAlign w:val="center"/>
          </w:tcPr>
          <w:p w:rsidRPr="00D625F3" w:rsidR="00D625F3" w:rsidP="00D625F3" w:rsidRDefault="00D625F3" w14:paraId="6EABFFBE" w14:textId="77777777">
            <w:pPr>
              <w:jc w:val="center"/>
              <w:rPr>
                <w:rFonts w:ascii="Arial" w:hAnsi="Arial" w:cs="Arial"/>
                <w:sz w:val="14"/>
                <w:szCs w:val="14"/>
              </w:rPr>
            </w:pPr>
            <w:r w:rsidRPr="00D625F3">
              <w:rPr>
                <w:rFonts w:ascii="Arial" w:hAnsi="Arial" w:cs="Arial"/>
                <w:sz w:val="14"/>
                <w:szCs w:val="14"/>
              </w:rPr>
              <w:t>No aplica</w:t>
            </w:r>
          </w:p>
        </w:tc>
      </w:tr>
      <w:tr w:rsidRPr="00D625F3" w:rsidR="00D625F3" w:rsidTr="1F23CD1A" w14:paraId="1034FBAC" w14:textId="77777777">
        <w:trPr>
          <w:trHeight w:val="300"/>
        </w:trPr>
        <w:tc>
          <w:tcPr>
            <w:tcW w:w="10083" w:type="dxa"/>
            <w:gridSpan w:val="26"/>
            <w:shd w:val="clear" w:color="auto" w:fill="D9D9D9" w:themeFill="background1" w:themeFillShade="D9"/>
            <w:tcMar/>
          </w:tcPr>
          <w:p w:rsidRPr="00D625F3" w:rsidR="00D625F3" w:rsidP="00D625F3" w:rsidRDefault="00D625F3" w14:paraId="3FD2AC9E" w14:textId="77777777">
            <w:pPr>
              <w:rPr>
                <w:rFonts w:ascii="Arial" w:hAnsi="Arial" w:cs="Arial"/>
                <w:b/>
                <w:sz w:val="14"/>
                <w:szCs w:val="14"/>
              </w:rPr>
            </w:pPr>
            <w:r w:rsidRPr="00D625F3">
              <w:rPr>
                <w:rFonts w:ascii="Arial" w:hAnsi="Arial" w:cs="Arial"/>
                <w:b/>
                <w:sz w:val="14"/>
                <w:szCs w:val="14"/>
              </w:rPr>
              <w:t>Representante legal</w:t>
            </w:r>
          </w:p>
        </w:tc>
      </w:tr>
      <w:tr w:rsidRPr="00D625F3" w:rsidR="00D625F3" w:rsidTr="1F23CD1A" w14:paraId="30576A9C" w14:textId="77777777">
        <w:trPr>
          <w:trHeight w:val="300"/>
        </w:trPr>
        <w:tc>
          <w:tcPr>
            <w:tcW w:w="1995" w:type="dxa"/>
            <w:gridSpan w:val="6"/>
            <w:tcMar/>
            <w:vAlign w:val="center"/>
          </w:tcPr>
          <w:p w:rsidRPr="00D625F3" w:rsidR="00D625F3" w:rsidP="00D625F3" w:rsidRDefault="00D625F3" w14:paraId="5BA7B9E4" w14:textId="77777777">
            <w:pPr>
              <w:rPr>
                <w:rFonts w:ascii="Arial" w:hAnsi="Arial" w:cs="Arial"/>
                <w:sz w:val="14"/>
                <w:szCs w:val="14"/>
              </w:rPr>
            </w:pPr>
            <w:r w:rsidRPr="00D625F3">
              <w:rPr>
                <w:rFonts w:ascii="Arial" w:hAnsi="Arial" w:cs="Arial"/>
                <w:sz w:val="14"/>
                <w:szCs w:val="14"/>
              </w:rPr>
              <w:lastRenderedPageBreak/>
              <w:t>No aplica</w:t>
            </w:r>
          </w:p>
        </w:tc>
        <w:tc>
          <w:tcPr>
            <w:tcW w:w="1937" w:type="dxa"/>
            <w:gridSpan w:val="4"/>
            <w:tcMar/>
            <w:vAlign w:val="center"/>
          </w:tcPr>
          <w:p w:rsidRPr="00D625F3" w:rsidR="00D625F3" w:rsidP="00D625F3" w:rsidRDefault="00D625F3" w14:paraId="4C9359D0" w14:textId="77777777">
            <w:pPr>
              <w:rPr>
                <w:rFonts w:ascii="Arial" w:hAnsi="Arial" w:cs="Arial"/>
                <w:sz w:val="14"/>
                <w:szCs w:val="14"/>
              </w:rPr>
            </w:pPr>
            <w:r w:rsidRPr="00D625F3">
              <w:rPr>
                <w:rFonts w:ascii="Arial" w:hAnsi="Arial" w:cs="Arial"/>
                <w:sz w:val="14"/>
                <w:szCs w:val="14"/>
              </w:rPr>
              <w:t>Nombre del Representante Legal</w:t>
            </w:r>
          </w:p>
        </w:tc>
        <w:tc>
          <w:tcPr>
            <w:tcW w:w="4730" w:type="dxa"/>
            <w:gridSpan w:val="14"/>
            <w:tcMar/>
          </w:tcPr>
          <w:p w:rsidRPr="00D625F3" w:rsidR="00D625F3" w:rsidP="00D625F3" w:rsidRDefault="00D625F3" w14:paraId="5094863B" w14:textId="77777777">
            <w:pPr>
              <w:jc w:val="both"/>
              <w:rPr>
                <w:rFonts w:ascii="Arial" w:hAnsi="Arial" w:cs="Arial"/>
                <w:sz w:val="14"/>
                <w:szCs w:val="14"/>
              </w:rPr>
            </w:pPr>
          </w:p>
          <w:p w:rsidRPr="00D625F3" w:rsidR="00D625F3" w:rsidP="00D625F3" w:rsidRDefault="00D625F3" w14:paraId="6CEE5AED" w14:textId="77777777">
            <w:pPr>
              <w:rPr>
                <w:rFonts w:ascii="Arial" w:hAnsi="Arial" w:cs="Arial"/>
                <w:sz w:val="14"/>
                <w:szCs w:val="14"/>
              </w:rPr>
            </w:pPr>
            <w:r w:rsidRPr="00D625F3">
              <w:rPr>
                <w:rFonts w:ascii="Arial" w:hAnsi="Arial" w:cs="Arial"/>
                <w:sz w:val="14"/>
                <w:szCs w:val="14"/>
              </w:rPr>
              <w:t>Comprende los siguientes campos:</w:t>
            </w:r>
          </w:p>
          <w:p w:rsidRPr="00D625F3" w:rsidR="00D625F3" w:rsidP="00D625F3" w:rsidRDefault="00D625F3" w14:paraId="0F23199B" w14:textId="77777777">
            <w:pPr>
              <w:rPr>
                <w:rFonts w:ascii="Arial" w:hAnsi="Arial" w:cs="Arial"/>
                <w:sz w:val="14"/>
                <w:szCs w:val="14"/>
              </w:rPr>
            </w:pPr>
          </w:p>
          <w:p w:rsidRPr="00D625F3" w:rsidR="00D625F3" w:rsidP="00D625F3" w:rsidRDefault="00D625F3" w14:paraId="509A0B2D" w14:textId="77777777">
            <w:pPr>
              <w:pStyle w:val="Prrafodelista"/>
              <w:numPr>
                <w:ilvl w:val="0"/>
                <w:numId w:val="8"/>
              </w:numPr>
              <w:rPr>
                <w:rFonts w:ascii="Arial" w:hAnsi="Arial" w:cs="Arial"/>
                <w:sz w:val="14"/>
                <w:szCs w:val="14"/>
              </w:rPr>
            </w:pPr>
            <w:r w:rsidRPr="00D625F3">
              <w:rPr>
                <w:rFonts w:ascii="Arial" w:hAnsi="Arial" w:cs="Arial"/>
                <w:sz w:val="14"/>
                <w:szCs w:val="14"/>
              </w:rPr>
              <w:t>Nombre(s). Nombre completo, sin abreviaturas, del representante legal o apoderado.</w:t>
            </w:r>
          </w:p>
          <w:p w:rsidRPr="00D625F3" w:rsidR="00D625F3" w:rsidP="00D625F3" w:rsidRDefault="00D625F3" w14:paraId="40AB9C35" w14:textId="77777777">
            <w:pPr>
              <w:pStyle w:val="Prrafodelista"/>
              <w:numPr>
                <w:ilvl w:val="0"/>
                <w:numId w:val="8"/>
              </w:numPr>
              <w:rPr>
                <w:rFonts w:ascii="Arial" w:hAnsi="Arial" w:cs="Arial"/>
                <w:sz w:val="14"/>
                <w:szCs w:val="14"/>
              </w:rPr>
            </w:pPr>
            <w:r w:rsidRPr="00D625F3">
              <w:rPr>
                <w:rFonts w:ascii="Arial" w:hAnsi="Arial" w:cs="Arial"/>
                <w:sz w:val="14"/>
                <w:szCs w:val="14"/>
              </w:rPr>
              <w:t>Primer apellido. Primer apellido, sin abreviaturas, del representante legal o apoderado.</w:t>
            </w:r>
          </w:p>
          <w:p w:rsidRPr="00D625F3" w:rsidR="00D625F3" w:rsidP="00D625F3" w:rsidRDefault="00D625F3" w14:paraId="12947573" w14:textId="77777777">
            <w:pPr>
              <w:pStyle w:val="Prrafodelista"/>
              <w:numPr>
                <w:ilvl w:val="0"/>
                <w:numId w:val="8"/>
              </w:numPr>
              <w:rPr>
                <w:rFonts w:ascii="Arial" w:hAnsi="Arial" w:cs="Arial"/>
                <w:sz w:val="14"/>
                <w:szCs w:val="14"/>
              </w:rPr>
            </w:pPr>
            <w:r w:rsidRPr="00D625F3">
              <w:rPr>
                <w:rFonts w:ascii="Arial" w:hAnsi="Arial" w:cs="Arial"/>
                <w:sz w:val="14"/>
                <w:szCs w:val="14"/>
              </w:rPr>
              <w:t>Segundo apellido. En caso de tenerlo, señalar el segundo apellido, sin abreviaturas, del representante legal o apoderado.</w:t>
            </w:r>
          </w:p>
          <w:p w:rsidRPr="00D625F3" w:rsidR="00D625F3" w:rsidP="00D625F3" w:rsidRDefault="00D625F3" w14:paraId="646A683C" w14:textId="77777777">
            <w:pPr>
              <w:pStyle w:val="Prrafodelista"/>
              <w:rPr>
                <w:rFonts w:ascii="Arial" w:hAnsi="Arial" w:cs="Arial"/>
                <w:sz w:val="14"/>
                <w:szCs w:val="14"/>
              </w:rPr>
            </w:pPr>
          </w:p>
        </w:tc>
        <w:tc>
          <w:tcPr>
            <w:tcW w:w="1421" w:type="dxa"/>
            <w:gridSpan w:val="2"/>
            <w:tcMar/>
            <w:vAlign w:val="center"/>
          </w:tcPr>
          <w:p w:rsidRPr="00D625F3" w:rsidR="00D625F3" w:rsidP="00D625F3" w:rsidRDefault="00D625F3" w14:paraId="612DAD1F" w14:textId="77777777">
            <w:pPr>
              <w:jc w:val="center"/>
              <w:rPr>
                <w:rFonts w:ascii="Arial" w:hAnsi="Arial" w:cs="Arial"/>
                <w:sz w:val="14"/>
                <w:szCs w:val="14"/>
              </w:rPr>
            </w:pPr>
            <w:r w:rsidRPr="00D625F3">
              <w:rPr>
                <w:rFonts w:ascii="Arial" w:hAnsi="Arial" w:cs="Arial"/>
                <w:sz w:val="14"/>
                <w:szCs w:val="14"/>
              </w:rPr>
              <w:t>No aplica</w:t>
            </w:r>
          </w:p>
        </w:tc>
      </w:tr>
      <w:tr w:rsidRPr="00D625F3" w:rsidR="00D625F3" w:rsidTr="1F23CD1A" w14:paraId="69CA1648" w14:textId="77777777">
        <w:trPr>
          <w:trHeight w:val="300"/>
        </w:trPr>
        <w:tc>
          <w:tcPr>
            <w:tcW w:w="10083" w:type="dxa"/>
            <w:gridSpan w:val="26"/>
            <w:shd w:val="clear" w:color="auto" w:fill="D9D9D9" w:themeFill="background1" w:themeFillShade="D9"/>
            <w:tcMar/>
          </w:tcPr>
          <w:p w:rsidRPr="00D625F3" w:rsidR="00D625F3" w:rsidP="00D625F3" w:rsidRDefault="00D625F3" w14:paraId="24A1AF2D" w14:textId="77777777">
            <w:pPr>
              <w:rPr>
                <w:rFonts w:ascii="Arial" w:hAnsi="Arial" w:cs="Arial"/>
                <w:b/>
                <w:sz w:val="14"/>
                <w:szCs w:val="14"/>
              </w:rPr>
            </w:pPr>
            <w:r w:rsidRPr="00D625F3">
              <w:rPr>
                <w:rFonts w:ascii="Arial" w:hAnsi="Arial" w:cs="Arial"/>
                <w:b/>
                <w:sz w:val="14"/>
                <w:szCs w:val="14"/>
              </w:rPr>
              <w:t>Domicilio para oír y recibir notificaciones</w:t>
            </w:r>
          </w:p>
        </w:tc>
      </w:tr>
      <w:tr w:rsidRPr="00D625F3" w:rsidR="00D625F3" w:rsidTr="1F23CD1A" w14:paraId="686A458B"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08C5A632"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21857E12" w14:textId="77777777">
            <w:pPr>
              <w:rPr>
                <w:rFonts w:ascii="Arial" w:hAnsi="Arial" w:cs="Arial"/>
                <w:sz w:val="14"/>
                <w:szCs w:val="14"/>
              </w:rPr>
            </w:pPr>
            <w:r w:rsidRPr="00D625F3">
              <w:rPr>
                <w:rFonts w:ascii="Arial" w:hAnsi="Arial" w:cs="Arial"/>
                <w:sz w:val="14"/>
                <w:szCs w:val="14"/>
              </w:rPr>
              <w:t>Calle y No. exterior e interior</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19422AF8" w14:textId="77777777">
            <w:pPr>
              <w:jc w:val="both"/>
              <w:rPr>
                <w:rFonts w:ascii="Arial" w:hAnsi="Arial" w:cs="Arial"/>
                <w:sz w:val="14"/>
                <w:szCs w:val="14"/>
              </w:rPr>
            </w:pPr>
            <w:r w:rsidRPr="00D625F3">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1A7728F0"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631790CF"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4FFAD4D7"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64C412CC" w14:textId="77777777">
            <w:pPr>
              <w:rPr>
                <w:rFonts w:ascii="Arial" w:hAnsi="Arial" w:cs="Arial"/>
                <w:sz w:val="14"/>
                <w:szCs w:val="14"/>
              </w:rPr>
            </w:pPr>
            <w:r w:rsidRPr="00D625F3">
              <w:rPr>
                <w:rFonts w:ascii="Arial" w:hAnsi="Arial" w:cs="Arial"/>
                <w:sz w:val="14"/>
                <w:szCs w:val="14"/>
              </w:rPr>
              <w:t>Colonia</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5111FC04" w14:textId="77777777">
            <w:pPr>
              <w:jc w:val="both"/>
              <w:rPr>
                <w:rFonts w:ascii="Arial" w:hAnsi="Arial" w:cs="Arial"/>
                <w:sz w:val="14"/>
                <w:szCs w:val="14"/>
              </w:rPr>
            </w:pPr>
            <w:r w:rsidRPr="00D625F3">
              <w:rPr>
                <w:rFonts w:ascii="Arial" w:hAnsi="Arial" w:cs="Arial"/>
                <w:sz w:val="14"/>
                <w:szCs w:val="14"/>
              </w:rPr>
              <w:t>Denominación o nombre completo, sin abreviaturas, de la localidad o asentamiento humano que corresponda al domicilio para oír o recibir notificaciones.</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39FE1279"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2FC50E1D"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1A1B41C6"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22B703FA" w14:textId="77777777">
            <w:pPr>
              <w:rPr>
                <w:rFonts w:ascii="Arial" w:hAnsi="Arial" w:cs="Arial"/>
                <w:sz w:val="14"/>
                <w:szCs w:val="14"/>
              </w:rPr>
            </w:pPr>
            <w:r w:rsidRPr="00D625F3">
              <w:rPr>
                <w:rFonts w:ascii="Arial" w:hAnsi="Arial" w:cs="Arial"/>
                <w:sz w:val="14"/>
                <w:szCs w:val="14"/>
              </w:rPr>
              <w:t>Demarcación Territorial o Municipio</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62204664" w14:textId="77777777">
            <w:pPr>
              <w:jc w:val="both"/>
              <w:rPr>
                <w:rFonts w:ascii="Arial" w:hAnsi="Arial" w:cs="Arial"/>
                <w:sz w:val="14"/>
                <w:szCs w:val="14"/>
              </w:rPr>
            </w:pPr>
            <w:r w:rsidRPr="00D625F3">
              <w:rPr>
                <w:rFonts w:ascii="Arial" w:hAnsi="Arial" w:cs="Arial"/>
                <w:sz w:val="14"/>
                <w:szCs w:val="14"/>
              </w:rPr>
              <w:t>Nombre completo, sin abreviaturas, del municipio, alcaldía o demarcación territorial que corresponda al domicilio para oír o recibir notificaciones.</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0B39497E"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1CE5EB6A"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35BB2FE0"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692866D6" w14:textId="77777777">
            <w:pPr>
              <w:rPr>
                <w:rFonts w:ascii="Arial" w:hAnsi="Arial" w:cs="Arial"/>
                <w:sz w:val="14"/>
                <w:szCs w:val="14"/>
              </w:rPr>
            </w:pPr>
            <w:r w:rsidRPr="00D625F3">
              <w:rPr>
                <w:rFonts w:ascii="Arial" w:hAnsi="Arial" w:cs="Arial"/>
                <w:sz w:val="14"/>
                <w:szCs w:val="14"/>
              </w:rPr>
              <w:t>Entidad Federativa</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4DFDFE00" w14:textId="77777777">
            <w:pPr>
              <w:jc w:val="both"/>
              <w:rPr>
                <w:rFonts w:ascii="Arial" w:hAnsi="Arial" w:cs="Arial"/>
                <w:sz w:val="14"/>
                <w:szCs w:val="14"/>
              </w:rPr>
            </w:pPr>
            <w:r w:rsidRPr="00D625F3">
              <w:rPr>
                <w:rFonts w:ascii="Arial" w:hAnsi="Arial" w:cs="Arial"/>
                <w:sz w:val="14"/>
                <w:szCs w:val="14"/>
              </w:rPr>
              <w:t>Entidad federativa donde se encuentra el domicilio del representante legal.</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2406332C"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13EA5BF7"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3B84FF79"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7849A71C" w14:textId="77777777">
            <w:pPr>
              <w:rPr>
                <w:rFonts w:ascii="Arial" w:hAnsi="Arial" w:cs="Arial"/>
                <w:sz w:val="14"/>
                <w:szCs w:val="14"/>
              </w:rPr>
            </w:pPr>
            <w:r w:rsidRPr="00D625F3">
              <w:rPr>
                <w:rFonts w:ascii="Arial" w:hAnsi="Arial" w:cs="Arial"/>
                <w:sz w:val="14"/>
                <w:szCs w:val="14"/>
              </w:rPr>
              <w:t>Código Postal</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3C9CDB6D" w14:textId="77777777">
            <w:pPr>
              <w:jc w:val="both"/>
              <w:rPr>
                <w:rFonts w:ascii="Arial" w:hAnsi="Arial" w:cs="Arial"/>
                <w:sz w:val="14"/>
                <w:szCs w:val="14"/>
              </w:rPr>
            </w:pPr>
            <w:r w:rsidRPr="00D625F3">
              <w:rPr>
                <w:rFonts w:ascii="Arial" w:hAnsi="Arial" w:cs="Arial"/>
                <w:sz w:val="14"/>
                <w:szCs w:val="14"/>
              </w:rPr>
              <w:t>Número completo del código postal que corresponda al domicilio para oír o recibir notificaciones.</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689AC0FB"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269F064F"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20D6D319"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6C6D1AAE" w14:textId="77777777">
            <w:pPr>
              <w:rPr>
                <w:rFonts w:ascii="Arial" w:hAnsi="Arial" w:cs="Arial"/>
                <w:sz w:val="14"/>
                <w:szCs w:val="14"/>
              </w:rPr>
            </w:pPr>
            <w:r w:rsidRPr="00D625F3">
              <w:rPr>
                <w:rFonts w:ascii="Arial" w:hAnsi="Arial" w:cs="Arial"/>
                <w:sz w:val="14"/>
                <w:szCs w:val="14"/>
              </w:rPr>
              <w:t>Correo electrónico</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30A572AF" w14:textId="77777777">
            <w:pPr>
              <w:jc w:val="both"/>
              <w:rPr>
                <w:rFonts w:ascii="Arial" w:hAnsi="Arial" w:cs="Arial"/>
                <w:sz w:val="14"/>
                <w:szCs w:val="14"/>
              </w:rPr>
            </w:pPr>
            <w:r w:rsidRPr="00D625F3">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562D6596"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4875B67B"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3DC1BDDF"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4C9DDE31" w14:textId="77777777">
            <w:pPr>
              <w:rPr>
                <w:rFonts w:ascii="Arial" w:hAnsi="Arial" w:cs="Arial"/>
                <w:sz w:val="14"/>
                <w:szCs w:val="14"/>
              </w:rPr>
            </w:pPr>
            <w:r w:rsidRPr="00D625F3">
              <w:rPr>
                <w:rFonts w:ascii="Arial" w:hAnsi="Arial" w:cs="Arial"/>
                <w:sz w:val="14"/>
                <w:szCs w:val="14"/>
              </w:rPr>
              <w:t xml:space="preserve">Teléfono fijo </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5F61D0E5" w14:textId="77777777">
            <w:pPr>
              <w:rPr>
                <w:rFonts w:ascii="Arial" w:hAnsi="Arial" w:cs="Arial"/>
                <w:sz w:val="14"/>
                <w:szCs w:val="14"/>
              </w:rPr>
            </w:pPr>
            <w:r w:rsidRPr="00D625F3">
              <w:rPr>
                <w:rFonts w:ascii="Arial" w:hAnsi="Arial" w:cs="Arial"/>
                <w:sz w:val="14"/>
                <w:szCs w:val="14"/>
              </w:rPr>
              <w:t>Número(s) telefónico(s) fijo a 10 dígitos del Representante Legal.</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4697CBE4"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10FFAEC8" w14:textId="77777777">
        <w:trPr>
          <w:trHeight w:val="300"/>
        </w:trPr>
        <w:tc>
          <w:tcPr>
            <w:tcW w:w="1995" w:type="dxa"/>
            <w:gridSpan w:val="6"/>
            <w:tcBorders>
              <w:top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66E65F8D" w14:textId="77777777">
            <w:pPr>
              <w:rPr>
                <w:rFonts w:ascii="Arial" w:hAnsi="Arial" w:cs="Arial"/>
                <w:sz w:val="14"/>
                <w:szCs w:val="14"/>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2EECA061" w14:textId="77777777">
            <w:pPr>
              <w:rPr>
                <w:rFonts w:ascii="Arial" w:hAnsi="Arial" w:cs="Arial"/>
                <w:sz w:val="14"/>
                <w:szCs w:val="14"/>
              </w:rPr>
            </w:pPr>
            <w:r w:rsidRPr="00D625F3">
              <w:rPr>
                <w:rFonts w:ascii="Arial" w:hAnsi="Arial" w:cs="Arial"/>
                <w:sz w:val="14"/>
                <w:szCs w:val="14"/>
              </w:rPr>
              <w:t>Teléfono celular</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46D18241" w14:textId="77777777">
            <w:pPr>
              <w:rPr>
                <w:rFonts w:ascii="Arial" w:hAnsi="Arial" w:cs="Arial"/>
                <w:sz w:val="14"/>
                <w:szCs w:val="14"/>
              </w:rPr>
            </w:pPr>
            <w:r w:rsidRPr="00D625F3">
              <w:rPr>
                <w:rFonts w:ascii="Arial" w:hAnsi="Arial" w:cs="Arial"/>
                <w:sz w:val="14"/>
                <w:szCs w:val="14"/>
              </w:rPr>
              <w:t>Número(s) telefónico(s) celular a 10 dígitos del Representante Legal.</w:t>
            </w: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6E7EC95C" w14:textId="77777777">
            <w:pPr>
              <w:jc w:val="center"/>
              <w:rPr>
                <w:rFonts w:ascii="Arial" w:hAnsi="Arial" w:cs="Arial"/>
              </w:rPr>
            </w:pPr>
            <w:r w:rsidRPr="00D625F3">
              <w:rPr>
                <w:rFonts w:ascii="Arial" w:hAnsi="Arial" w:eastAsia="Times New Roman" w:cs="Arial"/>
                <w:color w:val="000000"/>
                <w:sz w:val="14"/>
                <w:szCs w:val="14"/>
                <w:lang w:eastAsia="es-MX"/>
              </w:rPr>
              <w:t>No aplica</w:t>
            </w:r>
          </w:p>
        </w:tc>
      </w:tr>
      <w:tr w:rsidRPr="00D625F3" w:rsidR="00D625F3" w:rsidTr="1F23CD1A" w14:paraId="40B9DCB5" w14:textId="77777777">
        <w:trPr>
          <w:trHeight w:val="300"/>
        </w:trPr>
        <w:tc>
          <w:tcPr>
            <w:tcW w:w="10083" w:type="dxa"/>
            <w:gridSpan w:val="26"/>
            <w:shd w:val="clear" w:color="auto" w:fill="D9D9D9" w:themeFill="background1" w:themeFillShade="D9"/>
            <w:tcMar/>
          </w:tcPr>
          <w:p w:rsidRPr="00D625F3" w:rsidR="00D625F3" w:rsidP="00D625F3" w:rsidRDefault="00D625F3" w14:paraId="3BE0F8E9" w14:textId="77777777">
            <w:pPr>
              <w:rPr>
                <w:rFonts w:ascii="Arial" w:hAnsi="Arial" w:cs="Arial"/>
                <w:sz w:val="14"/>
                <w:szCs w:val="14"/>
              </w:rPr>
            </w:pPr>
            <w:r w:rsidRPr="00D625F3">
              <w:rPr>
                <w:rFonts w:ascii="Arial" w:hAnsi="Arial" w:cs="Arial"/>
                <w:b/>
                <w:noProof/>
                <w:color w:val="000000" w:themeColor="text1"/>
                <w:sz w:val="14"/>
                <w:szCs w:val="14"/>
              </w:rPr>
              <w:t>Autorizados</w:t>
            </w:r>
          </w:p>
        </w:tc>
      </w:tr>
      <w:tr w:rsidRPr="00D625F3" w:rsidR="00D625F3" w:rsidTr="1F23CD1A" w14:paraId="18DC01AB" w14:textId="77777777">
        <w:trPr>
          <w:trHeight w:val="300"/>
        </w:trPr>
        <w:tc>
          <w:tcPr>
            <w:tcW w:w="1995" w:type="dxa"/>
            <w:gridSpan w:val="6"/>
            <w:tcBorders>
              <w:bottom w:val="single" w:color="auto" w:sz="4" w:space="0"/>
              <w:right w:val="single" w:color="auto" w:sz="4" w:space="0"/>
            </w:tcBorders>
            <w:shd w:val="clear" w:color="auto" w:fill="auto"/>
            <w:tcMar/>
            <w:vAlign w:val="center"/>
          </w:tcPr>
          <w:p w:rsidRPr="00D625F3" w:rsidR="00D625F3" w:rsidP="00D625F3" w:rsidRDefault="00D625F3" w14:paraId="3554F255" w14:textId="77777777">
            <w:pPr>
              <w:rPr>
                <w:rFonts w:ascii="Arial" w:hAnsi="Arial" w:eastAsia="Times New Roman" w:cs="Arial"/>
                <w:color w:val="000000"/>
                <w:sz w:val="14"/>
                <w:szCs w:val="14"/>
                <w:lang w:eastAsia="es-MX"/>
              </w:rPr>
            </w:pPr>
            <w:r w:rsidRPr="00D625F3">
              <w:rPr>
                <w:rFonts w:ascii="Arial" w:hAnsi="Arial" w:eastAsia="Times New Roman" w:cs="Arial"/>
                <w:color w:val="000000"/>
                <w:sz w:val="14"/>
                <w:szCs w:val="14"/>
                <w:lang w:eastAsia="es-MX"/>
              </w:rPr>
              <w:t>No aplica</w:t>
            </w:r>
          </w:p>
        </w:tc>
        <w:tc>
          <w:tcPr>
            <w:tcW w:w="1937" w:type="dxa"/>
            <w:gridSpan w:val="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16E173E8" w14:textId="77777777">
            <w:pPr>
              <w:rPr>
                <w:rFonts w:ascii="Arial" w:hAnsi="Arial" w:cs="Arial"/>
                <w:sz w:val="14"/>
                <w:szCs w:val="14"/>
              </w:rPr>
            </w:pPr>
            <w:r w:rsidRPr="00D625F3">
              <w:rPr>
                <w:rFonts w:ascii="Arial" w:hAnsi="Arial" w:eastAsia="Times New Roman" w:cs="Arial"/>
                <w:color w:val="000000"/>
                <w:sz w:val="14"/>
                <w:szCs w:val="14"/>
                <w:lang w:eastAsia="es-MX"/>
              </w:rPr>
              <w:t>Nombre(s) completo(s) de la(s) persona(s) autorizada(s) para oír y recibir notificaciones</w:t>
            </w:r>
          </w:p>
        </w:tc>
        <w:tc>
          <w:tcPr>
            <w:tcW w:w="4730"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D625F3" w:rsidR="00D625F3" w:rsidP="00D625F3" w:rsidRDefault="00D625F3" w14:paraId="62285AA1" w14:textId="77777777">
            <w:pPr>
              <w:jc w:val="both"/>
              <w:rPr>
                <w:rFonts w:ascii="Arial" w:hAnsi="Arial" w:cs="Arial"/>
                <w:sz w:val="14"/>
                <w:szCs w:val="14"/>
              </w:rPr>
            </w:pPr>
            <w:r w:rsidRPr="00D625F3">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D625F3" w:rsidR="00D625F3" w:rsidP="00D625F3" w:rsidRDefault="00D625F3" w14:paraId="4129BA0A" w14:textId="77777777">
            <w:pPr>
              <w:jc w:val="both"/>
              <w:rPr>
                <w:rFonts w:ascii="Arial" w:hAnsi="Arial" w:cs="Arial"/>
                <w:sz w:val="14"/>
                <w:szCs w:val="14"/>
              </w:rPr>
            </w:pPr>
          </w:p>
          <w:p w:rsidRPr="00D625F3" w:rsidR="00D625F3" w:rsidP="00D625F3" w:rsidRDefault="00D625F3" w14:paraId="78D2EC85" w14:textId="77777777">
            <w:pPr>
              <w:jc w:val="both"/>
              <w:rPr>
                <w:rFonts w:ascii="Arial" w:hAnsi="Arial" w:cs="Arial"/>
                <w:sz w:val="14"/>
                <w:szCs w:val="14"/>
              </w:rPr>
            </w:pPr>
            <w:r w:rsidRPr="00D625F3">
              <w:rPr>
                <w:rFonts w:ascii="Arial" w:hAnsi="Arial" w:cs="Arial"/>
                <w:sz w:val="14"/>
                <w:szCs w:val="14"/>
              </w:rPr>
              <w:t>Comprende los siguientes campos por cada autorizado:</w:t>
            </w:r>
          </w:p>
          <w:p w:rsidRPr="00D625F3" w:rsidR="00D625F3" w:rsidP="00D625F3" w:rsidRDefault="00D625F3" w14:paraId="4EC890D1" w14:textId="77777777">
            <w:pPr>
              <w:jc w:val="both"/>
              <w:rPr>
                <w:rFonts w:ascii="Arial" w:hAnsi="Arial" w:cs="Arial"/>
                <w:sz w:val="14"/>
                <w:szCs w:val="14"/>
              </w:rPr>
            </w:pPr>
          </w:p>
          <w:p w:rsidRPr="00D625F3" w:rsidR="00D625F3" w:rsidP="00D625F3" w:rsidRDefault="00D625F3" w14:paraId="7F688E58" w14:textId="77777777">
            <w:pPr>
              <w:pStyle w:val="Prrafodelista"/>
              <w:numPr>
                <w:ilvl w:val="0"/>
                <w:numId w:val="9"/>
              </w:numPr>
              <w:jc w:val="both"/>
              <w:rPr>
                <w:rFonts w:ascii="Arial" w:hAnsi="Arial" w:cs="Arial"/>
                <w:sz w:val="14"/>
                <w:szCs w:val="14"/>
              </w:rPr>
            </w:pPr>
            <w:r w:rsidRPr="00D625F3">
              <w:rPr>
                <w:rFonts w:ascii="Arial" w:hAnsi="Arial" w:cs="Arial"/>
                <w:sz w:val="14"/>
                <w:szCs w:val="14"/>
              </w:rPr>
              <w:t>Nombre(s). Nombre completo, sin abreviaturas, del autorizado.</w:t>
            </w:r>
          </w:p>
          <w:p w:rsidRPr="00D625F3" w:rsidR="00D625F3" w:rsidP="00D625F3" w:rsidRDefault="00D625F3" w14:paraId="6929BFCD" w14:textId="77777777">
            <w:pPr>
              <w:pStyle w:val="Prrafodelista"/>
              <w:numPr>
                <w:ilvl w:val="0"/>
                <w:numId w:val="9"/>
              </w:numPr>
              <w:jc w:val="both"/>
              <w:rPr>
                <w:rFonts w:ascii="Arial" w:hAnsi="Arial" w:cs="Arial"/>
                <w:sz w:val="14"/>
                <w:szCs w:val="14"/>
              </w:rPr>
            </w:pPr>
            <w:r w:rsidRPr="00D625F3">
              <w:rPr>
                <w:rFonts w:ascii="Arial" w:hAnsi="Arial" w:cs="Arial"/>
                <w:sz w:val="14"/>
                <w:szCs w:val="14"/>
              </w:rPr>
              <w:t>Primer apellido. Primer apellido, sin abreviaturas, del autorizado.</w:t>
            </w:r>
          </w:p>
          <w:p w:rsidRPr="00D625F3" w:rsidR="00D625F3" w:rsidP="00D625F3" w:rsidRDefault="00D625F3" w14:paraId="01B002CE" w14:textId="77777777">
            <w:pPr>
              <w:pStyle w:val="Prrafodelista"/>
              <w:numPr>
                <w:ilvl w:val="0"/>
                <w:numId w:val="9"/>
              </w:numPr>
              <w:jc w:val="both"/>
              <w:rPr>
                <w:rFonts w:ascii="Arial" w:hAnsi="Arial" w:cs="Arial"/>
                <w:sz w:val="14"/>
                <w:szCs w:val="14"/>
              </w:rPr>
            </w:pPr>
            <w:r w:rsidRPr="00D625F3">
              <w:rPr>
                <w:rFonts w:ascii="Arial" w:hAnsi="Arial" w:cs="Arial"/>
                <w:sz w:val="14"/>
                <w:szCs w:val="14"/>
              </w:rPr>
              <w:t>Segundo apellido. En caso de tenerlo, señalar el segundo apellido, sin abreviaturas, del autorizado.</w:t>
            </w:r>
          </w:p>
          <w:p w:rsidRPr="00D625F3" w:rsidR="00D625F3" w:rsidP="00D625F3" w:rsidRDefault="00D625F3" w14:paraId="58683874" w14:textId="77777777">
            <w:pPr>
              <w:pStyle w:val="Prrafodelista"/>
              <w:jc w:val="both"/>
              <w:rPr>
                <w:rFonts w:ascii="Arial" w:hAnsi="Arial" w:cs="Arial"/>
                <w:sz w:val="14"/>
                <w:szCs w:val="14"/>
              </w:rPr>
            </w:pPr>
          </w:p>
        </w:tc>
        <w:tc>
          <w:tcPr>
            <w:tcW w:w="1421" w:type="dxa"/>
            <w:gridSpan w:val="2"/>
            <w:tcBorders>
              <w:top w:val="single" w:color="auto" w:sz="4" w:space="0"/>
              <w:left w:val="single" w:color="auto" w:sz="4" w:space="0"/>
              <w:bottom w:val="single" w:color="auto" w:sz="4" w:space="0"/>
            </w:tcBorders>
            <w:shd w:val="clear" w:color="auto" w:fill="auto"/>
            <w:tcMar/>
            <w:vAlign w:val="center"/>
          </w:tcPr>
          <w:p w:rsidRPr="00D625F3" w:rsidR="00D625F3" w:rsidP="00D625F3" w:rsidRDefault="00D625F3" w14:paraId="314AAD02" w14:textId="77777777">
            <w:pPr>
              <w:jc w:val="center"/>
              <w:rPr>
                <w:rFonts w:ascii="Arial" w:hAnsi="Arial" w:cs="Arial"/>
                <w:noProof/>
                <w:color w:val="000000" w:themeColor="text1"/>
                <w:sz w:val="14"/>
                <w:szCs w:val="14"/>
              </w:rPr>
            </w:pPr>
            <w:r w:rsidRPr="00D625F3">
              <w:rPr>
                <w:rFonts w:ascii="Arial" w:hAnsi="Arial" w:eastAsia="Times New Roman" w:cs="Arial"/>
                <w:color w:val="000000"/>
                <w:sz w:val="14"/>
                <w:szCs w:val="14"/>
                <w:lang w:eastAsia="es-MX"/>
              </w:rPr>
              <w:t>No aplica</w:t>
            </w:r>
          </w:p>
        </w:tc>
      </w:tr>
      <w:tr w:rsidRPr="00D625F3" w:rsidR="00D625F3" w:rsidTr="1F23CD1A" w14:paraId="5820D7A9" w14:textId="77777777">
        <w:trPr>
          <w:trHeight w:val="300"/>
        </w:trPr>
        <w:tc>
          <w:tcPr>
            <w:tcW w:w="10083" w:type="dxa"/>
            <w:gridSpan w:val="26"/>
            <w:shd w:val="clear" w:color="auto" w:fill="D9D9D9" w:themeFill="background1" w:themeFillShade="D9"/>
            <w:tcMar/>
          </w:tcPr>
          <w:p w:rsidRPr="00D625F3" w:rsidR="00D625F3" w:rsidP="00D625F3" w:rsidRDefault="00D625F3" w14:paraId="4B38ABBA" w14:textId="77777777">
            <w:pPr>
              <w:jc w:val="center"/>
              <w:rPr>
                <w:rFonts w:ascii="Arial" w:hAnsi="Arial" w:cs="Arial"/>
                <w:b/>
                <w:bCs/>
                <w:sz w:val="14"/>
                <w:szCs w:val="14"/>
              </w:rPr>
            </w:pPr>
            <w:r w:rsidRPr="00D625F3">
              <w:rPr>
                <w:rFonts w:ascii="Arial" w:hAnsi="Arial" w:cs="Arial"/>
                <w:b/>
                <w:bCs/>
                <w:sz w:val="14"/>
                <w:szCs w:val="14"/>
              </w:rPr>
              <w:t>Sección 3. Información solicitada</w:t>
            </w:r>
          </w:p>
        </w:tc>
      </w:tr>
      <w:tr w:rsidRPr="00D625F3" w:rsidR="00D625F3" w:rsidTr="1F23CD1A" w14:paraId="7BFAD968" w14:textId="77777777">
        <w:trPr>
          <w:trHeight w:val="300"/>
        </w:trPr>
        <w:tc>
          <w:tcPr>
            <w:tcW w:w="10083" w:type="dxa"/>
            <w:gridSpan w:val="26"/>
            <w:shd w:val="clear" w:color="auto" w:fill="D9D9D9" w:themeFill="background1" w:themeFillShade="D9"/>
            <w:tcMar/>
          </w:tcPr>
          <w:p w:rsidRPr="00D625F3" w:rsidR="00D625F3" w:rsidP="00D625F3" w:rsidRDefault="00D625F3" w14:paraId="7EFE471B" w14:textId="77777777">
            <w:pPr>
              <w:rPr>
                <w:rFonts w:ascii="Arial" w:hAnsi="Arial" w:cs="Arial"/>
              </w:rPr>
            </w:pPr>
            <w:r w:rsidRPr="00D625F3">
              <w:rPr>
                <w:rFonts w:ascii="Arial" w:hAnsi="Arial" w:eastAsia="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D625F3" w:rsidR="00D625F3" w:rsidTr="1F23CD1A" w14:paraId="2191B1AE" w14:textId="77777777">
        <w:trPr>
          <w:trHeight w:val="300"/>
        </w:trPr>
        <w:tc>
          <w:tcPr>
            <w:tcW w:w="10083" w:type="dxa"/>
            <w:gridSpan w:val="26"/>
            <w:shd w:val="clear" w:color="auto" w:fill="D9D9D9" w:themeFill="background1" w:themeFillShade="D9"/>
            <w:tcMar/>
            <w:vAlign w:val="center"/>
          </w:tcPr>
          <w:p w:rsidRPr="00D625F3" w:rsidR="00D625F3" w:rsidP="00D625F3" w:rsidRDefault="00D625F3" w14:paraId="61735BB2" w14:textId="77777777">
            <w:pPr>
              <w:rPr>
                <w:rFonts w:ascii="Arial" w:hAnsi="Arial" w:cs="Arial"/>
              </w:rPr>
            </w:pPr>
            <w:r w:rsidRPr="00D625F3">
              <w:rPr>
                <w:rFonts w:ascii="Arial" w:hAnsi="Arial" w:eastAsia="Arial" w:cs="Arial"/>
                <w:b/>
                <w:bCs/>
                <w:sz w:val="14"/>
                <w:szCs w:val="14"/>
              </w:rPr>
              <w:t>R015-01. Ingresos por provisión de servicios fijos para su reventa.</w:t>
            </w:r>
          </w:p>
        </w:tc>
      </w:tr>
      <w:tr w:rsidRPr="00D625F3" w:rsidR="00D625F3" w:rsidTr="1F23CD1A" w14:paraId="7E4EFC1E" w14:textId="77777777">
        <w:trPr>
          <w:trHeight w:val="24"/>
        </w:trPr>
        <w:tc>
          <w:tcPr>
            <w:tcW w:w="1995" w:type="dxa"/>
            <w:gridSpan w:val="6"/>
            <w:shd w:val="clear" w:color="auto" w:fill="FFFFFF" w:themeFill="background1"/>
            <w:tcMar/>
            <w:vAlign w:val="center"/>
          </w:tcPr>
          <w:p w:rsidRPr="00D625F3" w:rsidR="00D625F3" w:rsidP="00D625F3" w:rsidRDefault="00D625F3" w14:paraId="6D5A16E8" w14:textId="77777777">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C501</w:t>
            </w:r>
          </w:p>
        </w:tc>
        <w:tc>
          <w:tcPr>
            <w:tcW w:w="1937" w:type="dxa"/>
            <w:gridSpan w:val="4"/>
            <w:shd w:val="clear" w:color="auto" w:fill="FFFFFF" w:themeFill="background1"/>
            <w:tcMar/>
            <w:vAlign w:val="center"/>
          </w:tcPr>
          <w:p w:rsidRPr="00D625F3" w:rsidR="00D625F3" w:rsidP="00D625F3" w:rsidRDefault="00D625F3" w14:paraId="342DB30D" w14:textId="77777777">
            <w:pPr>
              <w:rPr>
                <w:rFonts w:ascii="Arial" w:hAnsi="Arial" w:eastAsia="Arial" w:cs="Arial"/>
                <w:b/>
                <w:bCs/>
                <w:sz w:val="14"/>
                <w:szCs w:val="14"/>
              </w:rPr>
            </w:pPr>
            <w:r w:rsidRPr="00D625F3">
              <w:rPr>
                <w:rFonts w:ascii="Arial" w:hAnsi="Arial" w:cs="Arial"/>
                <w:sz w:val="14"/>
                <w:szCs w:val="14"/>
              </w:rPr>
              <w:t>Desagregador por Año</w:t>
            </w:r>
          </w:p>
        </w:tc>
        <w:tc>
          <w:tcPr>
            <w:tcW w:w="4730" w:type="dxa"/>
            <w:gridSpan w:val="14"/>
            <w:shd w:val="clear" w:color="auto" w:fill="FFFFFF" w:themeFill="background1"/>
            <w:tcMar/>
            <w:vAlign w:val="center"/>
          </w:tcPr>
          <w:p w:rsidRPr="00D625F3" w:rsidR="00D625F3" w:rsidP="00D625F3" w:rsidRDefault="00D625F3" w14:paraId="583ABB6F" w14:textId="77777777">
            <w:pPr>
              <w:jc w:val="both"/>
              <w:rPr>
                <w:rFonts w:ascii="Arial" w:hAnsi="Arial" w:cs="Arial"/>
                <w:sz w:val="14"/>
                <w:szCs w:val="14"/>
              </w:rPr>
            </w:pPr>
            <w:r w:rsidRPr="00D625F3">
              <w:rPr>
                <w:rFonts w:ascii="Arial" w:hAnsi="Arial" w:cs="Arial"/>
                <w:sz w:val="14"/>
                <w:szCs w:val="14"/>
              </w:rPr>
              <w:t>Este campo es un Desagregador del CCI.</w:t>
            </w:r>
          </w:p>
          <w:p w:rsidRPr="00D625F3" w:rsidR="00D625F3" w:rsidP="43BA30A1" w:rsidRDefault="00D625F3" w14:paraId="603576A0" w14:textId="77777777">
            <w:pPr>
              <w:jc w:val="both"/>
              <w:rPr>
                <w:rFonts w:ascii="Arial" w:hAnsi="Arial" w:eastAsia="Arial" w:cs="Arial"/>
                <w:b/>
                <w:bCs/>
                <w:sz w:val="14"/>
                <w:szCs w:val="14"/>
              </w:rPr>
            </w:pPr>
            <w:r w:rsidRPr="43BA30A1">
              <w:rPr>
                <w:rFonts w:ascii="Arial" w:hAnsi="Arial" w:cs="Arial"/>
                <w:sz w:val="14"/>
                <w:szCs w:val="14"/>
              </w:rPr>
              <w:t>Para responder a este campo, deberán de usarse las claves del grupo C501.</w:t>
            </w:r>
          </w:p>
        </w:tc>
        <w:tc>
          <w:tcPr>
            <w:tcW w:w="1421" w:type="dxa"/>
            <w:gridSpan w:val="2"/>
            <w:shd w:val="clear" w:color="auto" w:fill="FFFFFF" w:themeFill="background1"/>
            <w:tcMar/>
            <w:vAlign w:val="center"/>
          </w:tcPr>
          <w:p w:rsidRPr="00D625F3" w:rsidR="00D625F3" w:rsidP="00D625F3" w:rsidRDefault="00D625F3" w14:paraId="7E14C824" w14:textId="77777777">
            <w:pPr>
              <w:jc w:val="center"/>
              <w:rPr>
                <w:rFonts w:ascii="Arial" w:hAnsi="Arial" w:eastAsia="Arial" w:cs="Arial"/>
                <w:b/>
                <w:bCs/>
                <w:sz w:val="14"/>
                <w:szCs w:val="14"/>
              </w:rPr>
            </w:pPr>
            <w:r w:rsidRPr="43BA30A1">
              <w:rPr>
                <w:rFonts w:ascii="Arial" w:hAnsi="Arial" w:eastAsia="Arial" w:cs="Arial"/>
                <w:sz w:val="14"/>
                <w:szCs w:val="14"/>
              </w:rPr>
              <w:t>No aplica</w:t>
            </w:r>
          </w:p>
        </w:tc>
      </w:tr>
      <w:tr w:rsidRPr="00D625F3" w:rsidR="00D625F3" w:rsidTr="1F23CD1A" w14:paraId="009B4E18" w14:textId="77777777">
        <w:trPr>
          <w:trHeight w:val="22"/>
        </w:trPr>
        <w:tc>
          <w:tcPr>
            <w:tcW w:w="1995" w:type="dxa"/>
            <w:gridSpan w:val="6"/>
            <w:shd w:val="clear" w:color="auto" w:fill="FFFFFF" w:themeFill="background1"/>
            <w:tcMar/>
            <w:vAlign w:val="center"/>
          </w:tcPr>
          <w:p w:rsidRPr="00D625F3" w:rsidR="00D625F3" w:rsidP="00D625F3" w:rsidRDefault="00D625F3" w14:paraId="372B1298" w14:textId="77777777">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C502</w:t>
            </w:r>
          </w:p>
        </w:tc>
        <w:tc>
          <w:tcPr>
            <w:tcW w:w="1937" w:type="dxa"/>
            <w:gridSpan w:val="4"/>
            <w:shd w:val="clear" w:color="auto" w:fill="FFFFFF" w:themeFill="background1"/>
            <w:tcMar/>
          </w:tcPr>
          <w:p w:rsidRPr="00D625F3" w:rsidR="00D625F3" w:rsidP="7F0148BF" w:rsidRDefault="00D625F3" w14:paraId="0A752943" w14:textId="77777777">
            <w:pPr>
              <w:rPr>
                <w:rFonts w:ascii="Arial" w:hAnsi="Arial" w:cs="Arial"/>
                <w:sz w:val="14"/>
                <w:szCs w:val="14"/>
              </w:rPr>
            </w:pPr>
            <w:r w:rsidRPr="7F0148BF">
              <w:rPr>
                <w:rFonts w:ascii="Arial" w:hAnsi="Arial" w:cs="Arial"/>
                <w:sz w:val="14"/>
                <w:szCs w:val="14"/>
              </w:rPr>
              <w:t>Desagregador por Trimestre</w:t>
            </w:r>
          </w:p>
        </w:tc>
        <w:tc>
          <w:tcPr>
            <w:tcW w:w="4730" w:type="dxa"/>
            <w:gridSpan w:val="14"/>
            <w:shd w:val="clear" w:color="auto" w:fill="FFFFFF" w:themeFill="background1"/>
            <w:tcMar/>
            <w:vAlign w:val="center"/>
          </w:tcPr>
          <w:p w:rsidRPr="00D625F3" w:rsidR="00D625F3" w:rsidP="00D625F3" w:rsidRDefault="00D625F3" w14:paraId="4BBCB339" w14:textId="77777777">
            <w:pPr>
              <w:jc w:val="both"/>
              <w:rPr>
                <w:rFonts w:ascii="Arial" w:hAnsi="Arial" w:cs="Arial"/>
                <w:sz w:val="14"/>
                <w:szCs w:val="14"/>
              </w:rPr>
            </w:pPr>
            <w:r w:rsidRPr="00D625F3">
              <w:rPr>
                <w:rFonts w:ascii="Arial" w:hAnsi="Arial" w:cs="Arial"/>
                <w:sz w:val="14"/>
                <w:szCs w:val="14"/>
              </w:rPr>
              <w:t>Este campo es un Desagregador del CCI.</w:t>
            </w:r>
          </w:p>
          <w:p w:rsidRPr="00D625F3" w:rsidR="00D625F3" w:rsidP="00D625F3" w:rsidRDefault="00D625F3" w14:paraId="21348147" w14:textId="77777777">
            <w:pPr>
              <w:jc w:val="both"/>
              <w:rPr>
                <w:rFonts w:ascii="Arial" w:hAnsi="Arial" w:cs="Arial"/>
                <w:sz w:val="14"/>
                <w:szCs w:val="14"/>
              </w:rPr>
            </w:pPr>
            <w:r w:rsidRPr="00D625F3">
              <w:rPr>
                <w:rFonts w:ascii="Arial" w:hAnsi="Arial" w:cs="Arial"/>
                <w:sz w:val="14"/>
                <w:szCs w:val="14"/>
              </w:rPr>
              <w:t>Para responder a este campo, deberán de usarse las claves del grupo C502.</w:t>
            </w:r>
          </w:p>
        </w:tc>
        <w:tc>
          <w:tcPr>
            <w:tcW w:w="1421" w:type="dxa"/>
            <w:gridSpan w:val="2"/>
            <w:shd w:val="clear" w:color="auto" w:fill="FFFFFF" w:themeFill="background1"/>
            <w:tcMar/>
            <w:vAlign w:val="center"/>
          </w:tcPr>
          <w:p w:rsidRPr="00D625F3" w:rsidR="00D625F3" w:rsidP="00D625F3" w:rsidRDefault="00D625F3" w14:paraId="76504606" w14:textId="77777777">
            <w:pPr>
              <w:jc w:val="center"/>
              <w:rPr>
                <w:rFonts w:ascii="Arial" w:hAnsi="Arial" w:eastAsia="Arial" w:cs="Arial"/>
                <w:b/>
                <w:bCs/>
                <w:sz w:val="14"/>
                <w:szCs w:val="14"/>
              </w:rPr>
            </w:pPr>
            <w:r w:rsidRPr="43BA30A1">
              <w:rPr>
                <w:rFonts w:ascii="Arial" w:hAnsi="Arial" w:eastAsia="Arial" w:cs="Arial"/>
                <w:sz w:val="14"/>
                <w:szCs w:val="14"/>
              </w:rPr>
              <w:t>No aplica</w:t>
            </w:r>
          </w:p>
        </w:tc>
      </w:tr>
      <w:tr w:rsidRPr="00D625F3" w:rsidR="00D625F3" w:rsidTr="1F23CD1A" w14:paraId="3CAB0AC6" w14:textId="77777777">
        <w:trPr>
          <w:trHeight w:val="22"/>
        </w:trPr>
        <w:tc>
          <w:tcPr>
            <w:tcW w:w="1995" w:type="dxa"/>
            <w:gridSpan w:val="6"/>
            <w:shd w:val="clear" w:color="auto" w:fill="FFFFFF" w:themeFill="background1"/>
            <w:tcMar/>
            <w:vAlign w:val="center"/>
          </w:tcPr>
          <w:p w:rsidRPr="00D625F3" w:rsidR="00D625F3" w:rsidP="00D625F3" w:rsidRDefault="00D625F3" w14:paraId="610F9036" w14:textId="77777777">
            <w:pP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R015-0101</w:t>
            </w:r>
          </w:p>
        </w:tc>
        <w:tc>
          <w:tcPr>
            <w:tcW w:w="1937" w:type="dxa"/>
            <w:gridSpan w:val="4"/>
            <w:shd w:val="clear" w:color="auto" w:fill="FFFFFF" w:themeFill="background1"/>
            <w:tcMar/>
          </w:tcPr>
          <w:p w:rsidRPr="00D625F3" w:rsidR="00D625F3" w:rsidP="7F0148BF" w:rsidRDefault="00D625F3" w14:paraId="2D1C48E0" w14:textId="77777777">
            <w:pPr>
              <w:rPr>
                <w:rFonts w:ascii="Arial" w:hAnsi="Arial" w:cs="Arial"/>
              </w:rPr>
            </w:pPr>
            <w:r w:rsidRPr="7F0148BF">
              <w:rPr>
                <w:rFonts w:ascii="Arial" w:hAnsi="Arial" w:eastAsia="Arial" w:cs="Arial"/>
                <w:sz w:val="14"/>
                <w:szCs w:val="14"/>
              </w:rPr>
              <w:t>Adquiriente de Servicios Fijos para reventa a usuarios finales</w:t>
            </w:r>
          </w:p>
        </w:tc>
        <w:tc>
          <w:tcPr>
            <w:tcW w:w="4730" w:type="dxa"/>
            <w:gridSpan w:val="14"/>
            <w:shd w:val="clear" w:color="auto" w:fill="FFFFFF" w:themeFill="background1"/>
            <w:tcMar/>
            <w:vAlign w:val="center"/>
          </w:tcPr>
          <w:p w:rsidRPr="00D625F3" w:rsidR="00D625F3" w:rsidP="4BD4AAC8" w:rsidRDefault="74E97978" w14:paraId="63951220" w14:textId="0AA04AF8" w14:noSpellErr="1">
            <w:pPr>
              <w:jc w:val="both"/>
              <w:rPr>
                <w:rFonts w:ascii="Arial" w:hAnsi="Arial" w:eastAsia="Arial" w:cs="Arial"/>
                <w:sz w:val="14"/>
                <w:szCs w:val="14"/>
              </w:rPr>
            </w:pPr>
            <w:r w:rsidRPr="1F23CD1A" w:rsidR="74E97978">
              <w:rPr>
                <w:rFonts w:ascii="Arial" w:hAnsi="Arial" w:eastAsia="Arial" w:cs="Arial"/>
                <w:sz w:val="14"/>
                <w:szCs w:val="14"/>
              </w:rPr>
              <w:t>Razón social del Operador al que se le provee el</w:t>
            </w:r>
            <w:r w:rsidRPr="1F23CD1A" w:rsidR="00D625F3">
              <w:rPr>
                <w:rFonts w:ascii="Arial" w:hAnsi="Arial" w:eastAsia="Arial" w:cs="Arial"/>
                <w:sz w:val="14"/>
                <w:szCs w:val="14"/>
              </w:rPr>
              <w:t xml:space="preserve"> Servicio Mayorista de provisión de Servicios Fijos para reventa a usuarios finales.</w:t>
            </w:r>
          </w:p>
        </w:tc>
        <w:tc>
          <w:tcPr>
            <w:tcW w:w="1421" w:type="dxa"/>
            <w:gridSpan w:val="2"/>
            <w:shd w:val="clear" w:color="auto" w:fill="FFFFFF" w:themeFill="background1"/>
            <w:tcMar/>
            <w:vAlign w:val="center"/>
          </w:tcPr>
          <w:p w:rsidRPr="00D625F3" w:rsidR="00D625F3" w:rsidP="43BA30A1" w:rsidRDefault="00D625F3" w14:paraId="68E5383A" w14:textId="77777777">
            <w:pPr>
              <w:jc w:val="center"/>
              <w:rPr>
                <w:rFonts w:ascii="Arial" w:hAnsi="Arial" w:eastAsia="Arial" w:cs="Arial"/>
                <w:sz w:val="14"/>
                <w:szCs w:val="14"/>
              </w:rPr>
            </w:pPr>
            <w:r w:rsidRPr="43BA30A1">
              <w:rPr>
                <w:rFonts w:ascii="Arial" w:hAnsi="Arial" w:eastAsia="Arial" w:cs="Arial"/>
                <w:sz w:val="14"/>
                <w:szCs w:val="14"/>
              </w:rPr>
              <w:t>Razón Social</w:t>
            </w:r>
          </w:p>
        </w:tc>
      </w:tr>
      <w:tr w:rsidRPr="00D625F3" w:rsidR="00D625F3" w:rsidTr="1F23CD1A" w14:paraId="5E142CF0" w14:textId="77777777">
        <w:trPr>
          <w:trHeight w:val="22"/>
        </w:trPr>
        <w:tc>
          <w:tcPr>
            <w:tcW w:w="1995" w:type="dxa"/>
            <w:gridSpan w:val="6"/>
            <w:shd w:val="clear" w:color="auto" w:fill="FFFFFF" w:themeFill="background1"/>
            <w:tcMar/>
            <w:vAlign w:val="center"/>
          </w:tcPr>
          <w:p w:rsidRPr="00D625F3" w:rsidR="00D625F3" w:rsidP="00D625F3" w:rsidRDefault="00D625F3" w14:paraId="08C91185" w14:textId="77777777">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R015-0102</w:t>
            </w:r>
          </w:p>
        </w:tc>
        <w:tc>
          <w:tcPr>
            <w:tcW w:w="1937" w:type="dxa"/>
            <w:gridSpan w:val="4"/>
            <w:shd w:val="clear" w:color="auto" w:fill="FFFFFF" w:themeFill="background1"/>
            <w:tcMar/>
            <w:vAlign w:val="center"/>
          </w:tcPr>
          <w:p w:rsidRPr="00D625F3" w:rsidR="00D625F3" w:rsidP="00D625F3" w:rsidRDefault="00D625F3" w14:paraId="24B1C8A6" w14:textId="77777777">
            <w:pPr>
              <w:rPr>
                <w:rFonts w:ascii="Arial" w:hAnsi="Arial" w:eastAsia="Arial" w:cs="Arial"/>
                <w:b/>
                <w:bCs/>
                <w:sz w:val="14"/>
                <w:szCs w:val="14"/>
              </w:rPr>
            </w:pPr>
            <w:r w:rsidRPr="00D625F3">
              <w:rPr>
                <w:rFonts w:ascii="Arial" w:hAnsi="Arial" w:cs="Arial"/>
                <w:sz w:val="14"/>
                <w:szCs w:val="14"/>
              </w:rPr>
              <w:t>Ingresos por líneas de telefonía fija para su reventa</w:t>
            </w:r>
          </w:p>
        </w:tc>
        <w:tc>
          <w:tcPr>
            <w:tcW w:w="4730" w:type="dxa"/>
            <w:gridSpan w:val="14"/>
            <w:shd w:val="clear" w:color="auto" w:fill="FFFFFF" w:themeFill="background1"/>
            <w:tcMar/>
            <w:vAlign w:val="center"/>
          </w:tcPr>
          <w:p w:rsidRPr="00D625F3" w:rsidR="00D625F3" w:rsidP="4BD4AAC8" w:rsidRDefault="00D625F3" w14:paraId="536B5E06" w14:textId="2D20729F" w14:noSpellErr="1">
            <w:pPr>
              <w:spacing w:line="259" w:lineRule="auto"/>
              <w:jc w:val="both"/>
              <w:rPr>
                <w:rFonts w:ascii="Arial" w:hAnsi="Arial" w:eastAsia="Arial" w:cs="Arial"/>
                <w:sz w:val="14"/>
                <w:szCs w:val="14"/>
                <w:rPrChange w:author="Johana Coyote Martinez" w:date="2023-12-12T20:34:50.662Z" w:id="1489119799">
                  <w:rPr>
                    <w:rFonts w:ascii="Arial" w:hAnsi="Arial" w:cs="Arial"/>
                    <w:sz w:val="14"/>
                    <w:szCs w:val="14"/>
                  </w:rPr>
                </w:rPrChange>
              </w:rPr>
            </w:pPr>
            <w:r w:rsidRPr="1F23CD1A" w:rsidR="00D625F3">
              <w:rPr>
                <w:rFonts w:ascii="Arial" w:hAnsi="Arial" w:eastAsia="Arial" w:cs="Arial"/>
                <w:sz w:val="14"/>
                <w:szCs w:val="14"/>
              </w:rPr>
              <w:t>Total</w:t>
            </w:r>
            <w:r w:rsidRPr="1F23CD1A" w:rsidR="00D625F3">
              <w:rPr>
                <w:rFonts w:ascii="Arial" w:hAnsi="Arial" w:eastAsia="Arial" w:cs="Arial"/>
                <w:sz w:val="14"/>
                <w:szCs w:val="14"/>
              </w:rPr>
              <w:t xml:space="preserve"> de ingresos, sin IVA ni ningún otro impuesto aplicable, percibidos por la comercialización de líneas</w:t>
            </w:r>
            <w:r w:rsidRPr="1F23CD1A" w:rsidR="7406AE1F">
              <w:rPr>
                <w:rFonts w:ascii="Arial" w:hAnsi="Arial" w:eastAsia="Arial" w:cs="Arial"/>
                <w:sz w:val="14"/>
                <w:szCs w:val="14"/>
              </w:rPr>
              <w:t xml:space="preserve"> </w:t>
            </w:r>
            <w:r w:rsidRPr="1F23CD1A" w:rsidR="00D625F3">
              <w:rPr>
                <w:rFonts w:ascii="Arial" w:hAnsi="Arial" w:eastAsia="Arial" w:cs="Arial"/>
                <w:sz w:val="14"/>
                <w:szCs w:val="14"/>
              </w:rPr>
              <w:t xml:space="preserve">de telefonía fija provistas a los </w:t>
            </w:r>
            <w:r w:rsidRPr="1F23CD1A" w:rsidR="66D613A3">
              <w:rPr>
                <w:rFonts w:ascii="Arial" w:hAnsi="Arial" w:eastAsia="Arial" w:cs="Arial"/>
                <w:sz w:val="14"/>
                <w:szCs w:val="14"/>
              </w:rPr>
              <w:t>Operadores que adquieren</w:t>
            </w:r>
            <w:r w:rsidRPr="1F23CD1A" w:rsidR="00D625F3">
              <w:rPr>
                <w:rFonts w:ascii="Arial" w:hAnsi="Arial" w:eastAsia="Arial" w:cs="Arial"/>
                <w:sz w:val="14"/>
                <w:szCs w:val="14"/>
              </w:rPr>
              <w:t xml:space="preserve"> Servicios </w:t>
            </w:r>
            <w:r w:rsidRPr="1F23CD1A" w:rsidR="3D9E2577">
              <w:rPr>
                <w:rFonts w:ascii="Arial" w:hAnsi="Arial" w:eastAsia="Arial" w:cs="Arial"/>
                <w:sz w:val="14"/>
                <w:szCs w:val="14"/>
              </w:rPr>
              <w:t>Fijos para reventa. El valor a reportar debe ser el acumulado durante el período.</w:t>
            </w:r>
          </w:p>
        </w:tc>
        <w:tc>
          <w:tcPr>
            <w:tcW w:w="1421" w:type="dxa"/>
            <w:gridSpan w:val="2"/>
            <w:shd w:val="clear" w:color="auto" w:fill="FFFFFF" w:themeFill="background1"/>
            <w:tcMar/>
            <w:vAlign w:val="center"/>
          </w:tcPr>
          <w:p w:rsidRPr="00D625F3" w:rsidR="00D625F3" w:rsidP="43BA30A1" w:rsidRDefault="00D625F3" w14:paraId="5902DE3A" w14:textId="77777777">
            <w:pPr>
              <w:jc w:val="center"/>
              <w:rPr>
                <w:rFonts w:ascii="Arial" w:hAnsi="Arial" w:eastAsia="Arial" w:cs="Arial"/>
                <w:sz w:val="14"/>
                <w:szCs w:val="14"/>
              </w:rPr>
            </w:pPr>
            <w:r w:rsidRPr="43BA30A1">
              <w:rPr>
                <w:rFonts w:ascii="Arial" w:hAnsi="Arial" w:eastAsia="Arial" w:cs="Arial"/>
                <w:sz w:val="14"/>
                <w:szCs w:val="14"/>
              </w:rPr>
              <w:t>Pesos (MXN)</w:t>
            </w:r>
          </w:p>
        </w:tc>
      </w:tr>
      <w:tr w:rsidRPr="00D625F3" w:rsidR="00D625F3" w:rsidTr="1F23CD1A" w14:paraId="342A7EAC" w14:textId="77777777">
        <w:trPr>
          <w:trHeight w:val="22"/>
        </w:trPr>
        <w:tc>
          <w:tcPr>
            <w:tcW w:w="1995" w:type="dxa"/>
            <w:gridSpan w:val="6"/>
            <w:shd w:val="clear" w:color="auto" w:fill="FFFFFF" w:themeFill="background1"/>
            <w:tcMar/>
            <w:vAlign w:val="center"/>
          </w:tcPr>
          <w:p w:rsidRPr="00D625F3" w:rsidR="00D625F3" w:rsidP="00D625F3" w:rsidRDefault="00D625F3" w14:paraId="470CD32C" w14:textId="77777777">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R015-0103</w:t>
            </w:r>
          </w:p>
        </w:tc>
        <w:tc>
          <w:tcPr>
            <w:tcW w:w="1937" w:type="dxa"/>
            <w:gridSpan w:val="4"/>
            <w:shd w:val="clear" w:color="auto" w:fill="FFFFFF" w:themeFill="background1"/>
            <w:tcMar/>
            <w:vAlign w:val="center"/>
          </w:tcPr>
          <w:p w:rsidRPr="00D625F3" w:rsidR="00D625F3" w:rsidP="00D625F3" w:rsidRDefault="00D625F3" w14:paraId="520E0C9C" w14:textId="77777777">
            <w:pPr>
              <w:rPr>
                <w:rFonts w:ascii="Arial" w:hAnsi="Arial" w:eastAsia="Arial" w:cs="Arial"/>
                <w:b/>
                <w:bCs/>
                <w:sz w:val="14"/>
                <w:szCs w:val="14"/>
              </w:rPr>
            </w:pPr>
            <w:r w:rsidRPr="00D625F3">
              <w:rPr>
                <w:rFonts w:ascii="Arial" w:hAnsi="Arial" w:cs="Arial"/>
                <w:sz w:val="14"/>
                <w:szCs w:val="14"/>
              </w:rPr>
              <w:t xml:space="preserve">Ingresos por accesos a Internet fijo para su reventa </w:t>
            </w:r>
          </w:p>
        </w:tc>
        <w:tc>
          <w:tcPr>
            <w:tcW w:w="4730" w:type="dxa"/>
            <w:gridSpan w:val="14"/>
            <w:shd w:val="clear" w:color="auto" w:fill="FFFFFF" w:themeFill="background1"/>
            <w:tcMar/>
            <w:vAlign w:val="center"/>
          </w:tcPr>
          <w:p w:rsidRPr="00D625F3" w:rsidR="00D625F3" w:rsidP="4BD4AAC8" w:rsidRDefault="1CF09810" w14:paraId="00069D69" w14:textId="7F86E60F" w14:noSpellErr="1">
            <w:pPr>
              <w:spacing w:line="259" w:lineRule="auto"/>
              <w:jc w:val="both"/>
              <w:rPr>
                <w:rFonts w:ascii="Arial" w:hAnsi="Arial" w:eastAsia="Arial" w:cs="Arial"/>
                <w:sz w:val="14"/>
                <w:szCs w:val="14"/>
                <w:rPrChange w:author="Johana Coyote Martinez" w:date="2023-12-12T20:34:50.668Z" w:id="712625078">
                  <w:rPr>
                    <w:rFonts w:ascii="Arial" w:hAnsi="Arial" w:cs="Arial"/>
                    <w:sz w:val="14"/>
                    <w:szCs w:val="14"/>
                  </w:rPr>
                </w:rPrChange>
              </w:rPr>
            </w:pPr>
            <w:r w:rsidRPr="1F23CD1A" w:rsidR="1CF09810">
              <w:rPr>
                <w:rFonts w:ascii="Arial" w:hAnsi="Arial" w:eastAsia="Arial" w:cs="Arial"/>
                <w:sz w:val="14"/>
                <w:szCs w:val="14"/>
              </w:rPr>
              <w:t>Total</w:t>
            </w:r>
            <w:r w:rsidRPr="1F23CD1A" w:rsidR="1CF09810">
              <w:rPr>
                <w:rFonts w:ascii="Arial" w:hAnsi="Arial" w:eastAsia="Arial" w:cs="Arial"/>
                <w:sz w:val="14"/>
                <w:szCs w:val="14"/>
              </w:rPr>
              <w:t xml:space="preserve"> de ingresos, sin IVA ni ningún otro impuesto aplicable, percibidos por la comercialización de accesos a internet </w:t>
            </w:r>
            <w:r w:rsidRPr="1F23CD1A" w:rsidR="1CF09810">
              <w:rPr>
                <w:rFonts w:ascii="Arial" w:hAnsi="Arial" w:eastAsia="Arial" w:cs="Arial"/>
                <w:sz w:val="14"/>
                <w:szCs w:val="14"/>
              </w:rPr>
              <w:t>fijo provistos</w:t>
            </w:r>
            <w:r w:rsidRPr="1F23CD1A" w:rsidR="1CF09810">
              <w:rPr>
                <w:rFonts w:ascii="Arial" w:hAnsi="Arial" w:eastAsia="Arial" w:cs="Arial"/>
                <w:sz w:val="14"/>
                <w:szCs w:val="14"/>
              </w:rPr>
              <w:t xml:space="preserve"> a los Operadores que </w:t>
            </w:r>
            <w:r w:rsidRPr="1F23CD1A" w:rsidR="1CF09810">
              <w:rPr>
                <w:rFonts w:ascii="Arial" w:hAnsi="Arial" w:eastAsia="Arial" w:cs="Arial"/>
                <w:sz w:val="14"/>
                <w:szCs w:val="14"/>
              </w:rPr>
              <w:t>adquieren Servicios Fijos para reventa. El valor a reportar debe ser el acumulado durante el período.</w:t>
            </w:r>
          </w:p>
        </w:tc>
        <w:tc>
          <w:tcPr>
            <w:tcW w:w="1421" w:type="dxa"/>
            <w:gridSpan w:val="2"/>
            <w:shd w:val="clear" w:color="auto" w:fill="FFFFFF" w:themeFill="background1"/>
            <w:tcMar/>
            <w:vAlign w:val="center"/>
          </w:tcPr>
          <w:p w:rsidRPr="00D625F3" w:rsidR="00D625F3" w:rsidP="43BA30A1" w:rsidRDefault="00D625F3" w14:paraId="18D1655E" w14:textId="77777777">
            <w:pPr>
              <w:jc w:val="center"/>
              <w:rPr>
                <w:rFonts w:ascii="Arial" w:hAnsi="Arial" w:eastAsia="Arial" w:cs="Arial"/>
                <w:sz w:val="14"/>
                <w:szCs w:val="14"/>
              </w:rPr>
            </w:pPr>
            <w:r w:rsidRPr="43BA30A1">
              <w:rPr>
                <w:rFonts w:ascii="Arial" w:hAnsi="Arial" w:eastAsia="Arial" w:cs="Arial"/>
                <w:sz w:val="14"/>
                <w:szCs w:val="14"/>
              </w:rPr>
              <w:lastRenderedPageBreak/>
              <w:t>Pesos (MXN)</w:t>
            </w:r>
          </w:p>
        </w:tc>
      </w:tr>
      <w:tr w:rsidRPr="00D625F3" w:rsidR="00D625F3" w:rsidTr="1F23CD1A" w14:paraId="703D5706" w14:textId="77777777">
        <w:trPr>
          <w:trHeight w:val="22"/>
        </w:trPr>
        <w:tc>
          <w:tcPr>
            <w:tcW w:w="1995" w:type="dxa"/>
            <w:gridSpan w:val="6"/>
            <w:shd w:val="clear" w:color="auto" w:fill="FFFFFF" w:themeFill="background1"/>
            <w:tcMar/>
            <w:vAlign w:val="center"/>
          </w:tcPr>
          <w:p w:rsidRPr="00D625F3" w:rsidR="00D625F3" w:rsidP="00D625F3" w:rsidRDefault="00D625F3" w14:paraId="5D4A6478" w14:textId="77777777">
            <w:pPr>
              <w:rPr>
                <w:rFonts w:ascii="Arial" w:hAnsi="Arial" w:eastAsia="Times New Roman" w:cs="Arial"/>
                <w:color w:val="000000" w:themeColor="text1"/>
                <w:sz w:val="14"/>
                <w:szCs w:val="14"/>
                <w:lang w:eastAsia="es-MX"/>
              </w:rPr>
            </w:pPr>
            <w:r w:rsidRPr="00D625F3">
              <w:rPr>
                <w:rFonts w:ascii="Arial" w:hAnsi="Arial" w:eastAsia="Times New Roman" w:cs="Arial"/>
                <w:color w:val="000000" w:themeColor="text1"/>
                <w:sz w:val="14"/>
                <w:szCs w:val="14"/>
                <w:lang w:eastAsia="es-MX"/>
              </w:rPr>
              <w:t>R015-0104</w:t>
            </w:r>
          </w:p>
        </w:tc>
        <w:tc>
          <w:tcPr>
            <w:tcW w:w="1937" w:type="dxa"/>
            <w:gridSpan w:val="4"/>
            <w:shd w:val="clear" w:color="auto" w:fill="FFFFFF" w:themeFill="background1"/>
            <w:tcMar/>
            <w:vAlign w:val="center"/>
          </w:tcPr>
          <w:p w:rsidRPr="00D625F3" w:rsidR="00D625F3" w:rsidP="00D625F3" w:rsidRDefault="00D625F3" w14:paraId="09FD2B03" w14:textId="77777777">
            <w:pPr>
              <w:rPr>
                <w:rFonts w:ascii="Arial" w:hAnsi="Arial" w:eastAsia="Arial" w:cs="Arial"/>
                <w:b/>
                <w:bCs/>
                <w:sz w:val="14"/>
                <w:szCs w:val="14"/>
              </w:rPr>
            </w:pPr>
            <w:r w:rsidRPr="00D625F3">
              <w:rPr>
                <w:rFonts w:ascii="Arial" w:hAnsi="Arial" w:cs="Arial"/>
                <w:sz w:val="14"/>
                <w:szCs w:val="14"/>
              </w:rPr>
              <w:t>Ingresos por accesos a TV de paga para su reventa</w:t>
            </w:r>
          </w:p>
        </w:tc>
        <w:tc>
          <w:tcPr>
            <w:tcW w:w="4730" w:type="dxa"/>
            <w:gridSpan w:val="14"/>
            <w:shd w:val="clear" w:color="auto" w:fill="FFFFFF" w:themeFill="background1"/>
            <w:tcMar/>
            <w:vAlign w:val="center"/>
          </w:tcPr>
          <w:p w:rsidRPr="00D625F3" w:rsidR="00D625F3" w:rsidP="4BD4AAC8" w:rsidRDefault="1F989493" w14:paraId="5067B648" w14:textId="61A80F63" w14:noSpellErr="1">
            <w:pPr>
              <w:spacing w:line="259" w:lineRule="auto"/>
              <w:jc w:val="both"/>
              <w:rPr>
                <w:rFonts w:ascii="Arial" w:hAnsi="Arial" w:eastAsia="Arial" w:cs="Arial"/>
                <w:sz w:val="14"/>
                <w:szCs w:val="14"/>
                <w:rPrChange w:author="Johana Coyote Martinez" w:date="2023-12-12T20:34:50.672Z" w:id="349036562">
                  <w:rPr>
                    <w:rFonts w:ascii="Arial" w:hAnsi="Arial" w:cs="Arial"/>
                    <w:sz w:val="14"/>
                    <w:szCs w:val="14"/>
                  </w:rPr>
                </w:rPrChange>
              </w:rPr>
            </w:pPr>
            <w:r w:rsidRPr="1F23CD1A" w:rsidR="1F989493">
              <w:rPr>
                <w:rFonts w:ascii="Arial" w:hAnsi="Arial" w:eastAsia="Arial" w:cs="Arial"/>
                <w:sz w:val="14"/>
                <w:szCs w:val="14"/>
              </w:rPr>
              <w:t>Total</w:t>
            </w:r>
            <w:r w:rsidRPr="1F23CD1A" w:rsidR="1F989493">
              <w:rPr>
                <w:rFonts w:ascii="Arial" w:hAnsi="Arial" w:eastAsia="Arial" w:cs="Arial"/>
                <w:sz w:val="14"/>
                <w:szCs w:val="14"/>
              </w:rPr>
              <w:t xml:space="preserve"> de ingresos, sin IVA ni ningún otro impuesto aplicable, percibidos por la comercialización de accesos a TV de paga provistos a los Operadores que adquieren Servicios Fijos para reventa. El valor a reportar debe ser el acumulado durante el período.</w:t>
            </w:r>
          </w:p>
        </w:tc>
        <w:tc>
          <w:tcPr>
            <w:tcW w:w="1421" w:type="dxa"/>
            <w:gridSpan w:val="2"/>
            <w:shd w:val="clear" w:color="auto" w:fill="FFFFFF" w:themeFill="background1"/>
            <w:tcMar/>
            <w:vAlign w:val="center"/>
          </w:tcPr>
          <w:p w:rsidRPr="00D625F3" w:rsidR="00D625F3" w:rsidP="43BA30A1" w:rsidRDefault="00D625F3" w14:paraId="35C8B7BB" w14:textId="77777777">
            <w:pPr>
              <w:jc w:val="center"/>
              <w:rPr>
                <w:rFonts w:ascii="Arial" w:hAnsi="Arial" w:eastAsia="Arial" w:cs="Arial"/>
                <w:sz w:val="14"/>
                <w:szCs w:val="14"/>
              </w:rPr>
            </w:pPr>
            <w:r w:rsidRPr="43BA30A1">
              <w:rPr>
                <w:rFonts w:ascii="Arial" w:hAnsi="Arial" w:eastAsia="Arial" w:cs="Arial"/>
                <w:sz w:val="14"/>
                <w:szCs w:val="14"/>
              </w:rPr>
              <w:t>Pesos (MXN)</w:t>
            </w:r>
          </w:p>
        </w:tc>
      </w:tr>
      <w:tr w:rsidRPr="00D625F3" w:rsidR="00D625F3" w:rsidTr="1F23CD1A" w14:paraId="17B3BEE1" w14:textId="77777777">
        <w:trPr>
          <w:trHeight w:val="22"/>
        </w:trPr>
        <w:tc>
          <w:tcPr>
            <w:tcW w:w="1995" w:type="dxa"/>
            <w:gridSpan w:val="6"/>
            <w:shd w:val="clear" w:color="auto" w:fill="FFFFFF" w:themeFill="background1"/>
            <w:tcMar/>
            <w:vAlign w:val="center"/>
          </w:tcPr>
          <w:p w:rsidRPr="00D625F3" w:rsidR="00D625F3" w:rsidP="00D625F3" w:rsidRDefault="00D625F3" w14:paraId="7C407611" w14:textId="77777777">
            <w:pPr>
              <w:rPr>
                <w:rFonts w:ascii="Arial" w:hAnsi="Arial" w:eastAsia="Arial" w:cs="Arial"/>
                <w:b/>
                <w:bCs/>
                <w:sz w:val="14"/>
                <w:szCs w:val="14"/>
              </w:rPr>
            </w:pPr>
            <w:r w:rsidRPr="00D625F3">
              <w:rPr>
                <w:rFonts w:ascii="Arial" w:hAnsi="Arial" w:eastAsia="Times New Roman" w:cs="Arial"/>
                <w:color w:val="000000" w:themeColor="text1"/>
                <w:sz w:val="14"/>
                <w:szCs w:val="14"/>
                <w:lang w:eastAsia="es-MX"/>
              </w:rPr>
              <w:t>R015-0105</w:t>
            </w:r>
          </w:p>
        </w:tc>
        <w:tc>
          <w:tcPr>
            <w:tcW w:w="1937" w:type="dxa"/>
            <w:gridSpan w:val="4"/>
            <w:shd w:val="clear" w:color="auto" w:fill="FFFFFF" w:themeFill="background1"/>
            <w:tcMar/>
            <w:vAlign w:val="center"/>
          </w:tcPr>
          <w:p w:rsidRPr="00D625F3" w:rsidR="00D625F3" w:rsidP="00D625F3" w:rsidRDefault="00D625F3" w14:paraId="4FFE51CD" w14:textId="77777777">
            <w:pPr>
              <w:rPr>
                <w:rFonts w:ascii="Arial" w:hAnsi="Arial" w:cs="Arial"/>
                <w:sz w:val="14"/>
                <w:szCs w:val="14"/>
              </w:rPr>
            </w:pPr>
            <w:r w:rsidRPr="00D625F3">
              <w:rPr>
                <w:rFonts w:ascii="Arial" w:hAnsi="Arial" w:cs="Arial"/>
                <w:sz w:val="14"/>
                <w:szCs w:val="14"/>
              </w:rPr>
              <w:t>Ingresos por paquetes de servicios</w:t>
            </w:r>
          </w:p>
        </w:tc>
        <w:tc>
          <w:tcPr>
            <w:tcW w:w="4730" w:type="dxa"/>
            <w:gridSpan w:val="14"/>
            <w:shd w:val="clear" w:color="auto" w:fill="FFFFFF" w:themeFill="background1"/>
            <w:tcMar/>
            <w:vAlign w:val="center"/>
          </w:tcPr>
          <w:p w:rsidRPr="00D625F3" w:rsidR="00D625F3" w:rsidP="4BD4AAC8" w:rsidRDefault="00D625F3" w14:paraId="6A950767" w14:textId="6798F4F8">
            <w:pPr>
              <w:jc w:val="both"/>
              <w:rPr>
                <w:rFonts w:ascii="Arial" w:hAnsi="Arial" w:eastAsia="Arial" w:cs="Arial"/>
                <w:sz w:val="14"/>
                <w:szCs w:val="14"/>
                <w:rPrChange w:author="Johana Coyote Martinez" w:date="2023-12-12T20:34:50.712Z" w:id="863944031">
                  <w:rPr>
                    <w:rFonts w:ascii="Arial" w:hAnsi="Arial" w:cs="Arial"/>
                    <w:sz w:val="14"/>
                    <w:szCs w:val="14"/>
                  </w:rPr>
                </w:rPrChange>
              </w:rPr>
            </w:pPr>
            <w:r w:rsidRPr="1F23CD1A" w:rsidR="00D625F3">
              <w:rPr>
                <w:rFonts w:ascii="Arial" w:hAnsi="Arial" w:eastAsia="Arial" w:cs="Arial"/>
                <w:sz w:val="14"/>
                <w:szCs w:val="14"/>
              </w:rPr>
              <w:t>Total</w:t>
            </w:r>
            <w:r w:rsidRPr="1F23CD1A" w:rsidR="00D625F3">
              <w:rPr>
                <w:rFonts w:ascii="Arial" w:hAnsi="Arial" w:eastAsia="Arial" w:cs="Arial"/>
                <w:sz w:val="14"/>
                <w:szCs w:val="14"/>
              </w:rPr>
              <w:t xml:space="preserve"> de ingresos, sin IVA ni ningún otro impuesto aplicable, percibidos por comercialización de paquetes</w:t>
            </w:r>
            <w:r w:rsidRPr="1F23CD1A" w:rsidR="29CE0ABC">
              <w:rPr>
                <w:rFonts w:ascii="Arial" w:hAnsi="Arial" w:eastAsia="Arial" w:cs="Arial"/>
                <w:sz w:val="14"/>
                <w:szCs w:val="14"/>
              </w:rPr>
              <w:t xml:space="preserve"> de servicios, tales como</w:t>
            </w:r>
            <w:r w:rsidRPr="1F23CD1A" w:rsidR="00D625F3">
              <w:rPr>
                <w:rFonts w:ascii="Arial" w:hAnsi="Arial" w:eastAsia="Arial" w:cs="Arial"/>
                <w:sz w:val="14"/>
                <w:szCs w:val="14"/>
              </w:rPr>
              <w:t xml:space="preserve"> doble-</w:t>
            </w:r>
            <w:r w:rsidRPr="1F23CD1A" w:rsidR="00D625F3">
              <w:rPr>
                <w:rFonts w:ascii="Arial" w:hAnsi="Arial" w:eastAsia="Arial" w:cs="Arial"/>
                <w:sz w:val="14"/>
                <w:szCs w:val="14"/>
              </w:rPr>
              <w:t>play</w:t>
            </w:r>
            <w:r w:rsidRPr="1F23CD1A" w:rsidR="35A83CB8">
              <w:rPr>
                <w:rFonts w:ascii="Arial" w:hAnsi="Arial" w:eastAsia="Arial" w:cs="Arial"/>
                <w:sz w:val="14"/>
                <w:szCs w:val="14"/>
              </w:rPr>
              <w:t xml:space="preserve">, </w:t>
            </w:r>
            <w:r w:rsidRPr="1F23CD1A" w:rsidR="00D625F3">
              <w:rPr>
                <w:rFonts w:ascii="Arial" w:hAnsi="Arial" w:eastAsia="Arial" w:cs="Arial"/>
                <w:sz w:val="14"/>
                <w:szCs w:val="14"/>
              </w:rPr>
              <w:t>triple-</w:t>
            </w:r>
            <w:r w:rsidRPr="1F23CD1A" w:rsidR="00D625F3">
              <w:rPr>
                <w:rFonts w:ascii="Arial" w:hAnsi="Arial" w:eastAsia="Arial" w:cs="Arial"/>
                <w:sz w:val="14"/>
                <w:szCs w:val="14"/>
              </w:rPr>
              <w:t>play</w:t>
            </w:r>
            <w:r w:rsidRPr="1F23CD1A" w:rsidR="00D625F3">
              <w:rPr>
                <w:rFonts w:ascii="Arial" w:hAnsi="Arial" w:eastAsia="Arial" w:cs="Arial"/>
                <w:sz w:val="14"/>
                <w:szCs w:val="14"/>
              </w:rPr>
              <w:t xml:space="preserve"> </w:t>
            </w:r>
            <w:r w:rsidRPr="1F23CD1A" w:rsidR="77C6B947">
              <w:rPr>
                <w:rFonts w:ascii="Arial" w:hAnsi="Arial" w:eastAsia="Arial" w:cs="Arial"/>
                <w:sz w:val="14"/>
                <w:szCs w:val="14"/>
              </w:rPr>
              <w:t xml:space="preserve"> y</w:t>
            </w:r>
            <w:r w:rsidRPr="1F23CD1A" w:rsidR="77C6B947">
              <w:rPr>
                <w:rFonts w:ascii="Arial" w:hAnsi="Arial" w:eastAsia="Arial" w:cs="Arial"/>
                <w:sz w:val="14"/>
                <w:szCs w:val="14"/>
              </w:rPr>
              <w:t xml:space="preserve"> con más </w:t>
            </w:r>
            <w:r w:rsidRPr="1F23CD1A" w:rsidR="00D625F3">
              <w:rPr>
                <w:rFonts w:ascii="Arial" w:hAnsi="Arial" w:eastAsia="Arial" w:cs="Arial"/>
                <w:sz w:val="14"/>
                <w:szCs w:val="14"/>
              </w:rPr>
              <w:t xml:space="preserve">servicios fijos provistos </w:t>
            </w:r>
            <w:r w:rsidRPr="1F23CD1A" w:rsidR="6CBFA843">
              <w:rPr>
                <w:rFonts w:ascii="Arial" w:hAnsi="Arial" w:eastAsia="Arial" w:cs="Arial"/>
                <w:sz w:val="14"/>
                <w:szCs w:val="14"/>
              </w:rPr>
              <w:t>a los Operadores que adquieren Servicios Fijos para reventa. El valor a reportar debe ser el acumulado durante el período.</w:t>
            </w:r>
          </w:p>
        </w:tc>
        <w:tc>
          <w:tcPr>
            <w:tcW w:w="1421" w:type="dxa"/>
            <w:gridSpan w:val="2"/>
            <w:shd w:val="clear" w:color="auto" w:fill="FFFFFF" w:themeFill="background1"/>
            <w:tcMar/>
            <w:vAlign w:val="center"/>
          </w:tcPr>
          <w:p w:rsidRPr="00D625F3" w:rsidR="00D625F3" w:rsidP="43BA30A1" w:rsidRDefault="00D625F3" w14:paraId="7249E3C4" w14:textId="77777777">
            <w:pPr>
              <w:jc w:val="center"/>
              <w:rPr>
                <w:rFonts w:ascii="Arial" w:hAnsi="Arial" w:eastAsia="Arial" w:cs="Arial"/>
                <w:sz w:val="14"/>
                <w:szCs w:val="14"/>
              </w:rPr>
            </w:pPr>
            <w:r w:rsidRPr="43BA30A1">
              <w:rPr>
                <w:rFonts w:ascii="Arial" w:hAnsi="Arial" w:eastAsia="Arial" w:cs="Arial"/>
                <w:sz w:val="14"/>
                <w:szCs w:val="14"/>
              </w:rPr>
              <w:t>Pesos (MXN)</w:t>
            </w:r>
          </w:p>
        </w:tc>
      </w:tr>
      <w:tr w:rsidRPr="00D625F3" w:rsidR="00D625F3" w:rsidTr="1F23CD1A" w14:paraId="748FAABB" w14:textId="77777777">
        <w:trPr>
          <w:trHeight w:val="20"/>
        </w:trPr>
        <w:tc>
          <w:tcPr>
            <w:tcW w:w="10083" w:type="dxa"/>
            <w:gridSpan w:val="26"/>
            <w:shd w:val="clear" w:color="auto" w:fill="D9D9D9" w:themeFill="background1" w:themeFillShade="D9"/>
            <w:tcMar/>
            <w:vAlign w:val="center"/>
          </w:tcPr>
          <w:p w:rsidRPr="00D625F3" w:rsidR="00D625F3" w:rsidP="43BA30A1" w:rsidRDefault="00D625F3" w14:paraId="65AE8E22" w14:textId="77777777">
            <w:pPr>
              <w:spacing w:line="259" w:lineRule="auto"/>
              <w:jc w:val="both"/>
              <w:rPr>
                <w:rFonts w:ascii="Arial" w:hAnsi="Arial" w:eastAsia="Arial" w:cs="Arial"/>
                <w:b/>
                <w:bCs/>
                <w:sz w:val="14"/>
                <w:szCs w:val="14"/>
              </w:rPr>
            </w:pPr>
            <w:r w:rsidRPr="43BA30A1">
              <w:rPr>
                <w:rFonts w:ascii="Arial" w:hAnsi="Arial" w:eastAsia="Arial" w:cs="Arial"/>
                <w:b/>
                <w:bCs/>
                <w:sz w:val="14"/>
                <w:szCs w:val="14"/>
              </w:rPr>
              <w:t>R015-02. Volumen provisto de servicios fijos para su reventa por adquiriente de servicios</w:t>
            </w:r>
          </w:p>
        </w:tc>
      </w:tr>
      <w:tr w:rsidRPr="00D625F3" w:rsidR="00D625F3" w:rsidTr="1F23CD1A" w14:paraId="017FD764" w14:textId="77777777">
        <w:trPr>
          <w:trHeight w:val="300"/>
        </w:trPr>
        <w:tc>
          <w:tcPr>
            <w:tcW w:w="1995" w:type="dxa"/>
            <w:gridSpan w:val="6"/>
            <w:tcMar/>
            <w:vAlign w:val="center"/>
          </w:tcPr>
          <w:p w:rsidRPr="00D625F3" w:rsidR="00D625F3" w:rsidP="00D625F3" w:rsidRDefault="00D625F3" w14:paraId="4695B5DA" w14:textId="77777777">
            <w:pPr>
              <w:rPr>
                <w:rFonts w:ascii="Arial" w:hAnsi="Arial" w:cs="Arial"/>
              </w:rPr>
            </w:pPr>
            <w:r w:rsidRPr="00D625F3">
              <w:rPr>
                <w:rFonts w:ascii="Arial" w:hAnsi="Arial" w:eastAsia="Arial" w:cs="Arial"/>
                <w:color w:val="000000" w:themeColor="text1"/>
                <w:sz w:val="14"/>
                <w:szCs w:val="14"/>
              </w:rPr>
              <w:t>C501</w:t>
            </w:r>
          </w:p>
        </w:tc>
        <w:tc>
          <w:tcPr>
            <w:tcW w:w="1937" w:type="dxa"/>
            <w:gridSpan w:val="4"/>
            <w:tcMar/>
          </w:tcPr>
          <w:p w:rsidRPr="00D625F3" w:rsidR="00D625F3" w:rsidP="7F0148BF" w:rsidRDefault="00D625F3" w14:paraId="786E5804" w14:textId="77777777">
            <w:pPr>
              <w:rPr>
                <w:rFonts w:ascii="Arial" w:hAnsi="Arial" w:eastAsia="Arial" w:cs="Arial"/>
                <w:sz w:val="14"/>
                <w:szCs w:val="14"/>
              </w:rPr>
            </w:pPr>
            <w:r w:rsidRPr="7F0148BF">
              <w:rPr>
                <w:rFonts w:ascii="Arial" w:hAnsi="Arial" w:eastAsia="Arial" w:cs="Arial"/>
                <w:sz w:val="14"/>
                <w:szCs w:val="14"/>
              </w:rPr>
              <w:t>Desagregador por Año</w:t>
            </w:r>
          </w:p>
        </w:tc>
        <w:tc>
          <w:tcPr>
            <w:tcW w:w="4730" w:type="dxa"/>
            <w:gridSpan w:val="14"/>
            <w:tcMar/>
          </w:tcPr>
          <w:p w:rsidRPr="00D625F3" w:rsidR="00D625F3" w:rsidP="4BD4AAC8" w:rsidRDefault="00D625F3" w14:paraId="3C3379E7" w14:textId="77777777" w14:noSpellErr="1">
            <w:pPr>
              <w:jc w:val="both"/>
              <w:rPr>
                <w:rFonts w:ascii="Arial" w:hAnsi="Arial" w:eastAsia="Arial" w:cs="Arial"/>
                <w:sz w:val="14"/>
                <w:szCs w:val="14"/>
              </w:rPr>
            </w:pPr>
            <w:r w:rsidRPr="1F23CD1A" w:rsidR="00D625F3">
              <w:rPr>
                <w:rFonts w:ascii="Arial" w:hAnsi="Arial" w:eastAsia="Arial" w:cs="Arial"/>
                <w:sz w:val="14"/>
                <w:szCs w:val="14"/>
              </w:rPr>
              <w:t xml:space="preserve">Este campo es un </w:t>
            </w:r>
            <w:r w:rsidRPr="1F23CD1A" w:rsidR="00D625F3">
              <w:rPr>
                <w:rFonts w:ascii="Arial" w:hAnsi="Arial" w:eastAsia="Arial" w:cs="Arial"/>
                <w:sz w:val="14"/>
                <w:szCs w:val="14"/>
              </w:rPr>
              <w:t>Desagregador</w:t>
            </w:r>
            <w:r w:rsidRPr="1F23CD1A" w:rsidR="00D625F3">
              <w:rPr>
                <w:rFonts w:ascii="Arial" w:hAnsi="Arial" w:eastAsia="Arial" w:cs="Arial"/>
                <w:sz w:val="14"/>
                <w:szCs w:val="14"/>
              </w:rPr>
              <w:t xml:space="preserve"> del CCI.</w:t>
            </w:r>
          </w:p>
          <w:p w:rsidRPr="00D625F3" w:rsidR="00D625F3" w:rsidP="4BD4AAC8" w:rsidRDefault="00D625F3" w14:paraId="1DD874DA" w14:textId="77777777" w14:noSpellErr="1">
            <w:pPr>
              <w:jc w:val="both"/>
              <w:rPr>
                <w:rFonts w:ascii="Arial" w:hAnsi="Arial" w:eastAsia="Arial" w:cs="Arial"/>
                <w:sz w:val="14"/>
                <w:szCs w:val="14"/>
              </w:rPr>
            </w:pPr>
            <w:r w:rsidRPr="1F23CD1A" w:rsidR="00D625F3">
              <w:rPr>
                <w:rFonts w:ascii="Arial" w:hAnsi="Arial" w:eastAsia="Arial" w:cs="Arial"/>
                <w:sz w:val="14"/>
                <w:szCs w:val="14"/>
              </w:rPr>
              <w:t>Para responder a este campo, deberán usarse las claves del grupo C501.</w:t>
            </w:r>
          </w:p>
        </w:tc>
        <w:tc>
          <w:tcPr>
            <w:tcW w:w="1421" w:type="dxa"/>
            <w:gridSpan w:val="2"/>
            <w:tcMar/>
            <w:vAlign w:val="center"/>
          </w:tcPr>
          <w:p w:rsidRPr="00D625F3" w:rsidR="00D625F3" w:rsidP="43BA30A1" w:rsidRDefault="00D625F3" w14:paraId="1407922F" w14:textId="77777777">
            <w:pPr>
              <w:jc w:val="center"/>
              <w:rPr>
                <w:rFonts w:ascii="Arial" w:hAnsi="Arial" w:eastAsia="Arial" w:cs="Arial"/>
                <w:sz w:val="14"/>
                <w:szCs w:val="14"/>
              </w:rPr>
            </w:pPr>
            <w:r w:rsidRPr="43BA30A1">
              <w:rPr>
                <w:rFonts w:ascii="Arial" w:hAnsi="Arial" w:eastAsia="Arial" w:cs="Arial"/>
                <w:sz w:val="14"/>
                <w:szCs w:val="14"/>
              </w:rPr>
              <w:t>No aplica</w:t>
            </w:r>
          </w:p>
        </w:tc>
      </w:tr>
      <w:tr w:rsidRPr="00D625F3" w:rsidR="00D625F3" w:rsidTr="1F23CD1A" w14:paraId="1DCFE3C3" w14:textId="77777777">
        <w:trPr>
          <w:trHeight w:val="300"/>
        </w:trPr>
        <w:tc>
          <w:tcPr>
            <w:tcW w:w="1995" w:type="dxa"/>
            <w:gridSpan w:val="6"/>
            <w:tcMar/>
            <w:vAlign w:val="center"/>
          </w:tcPr>
          <w:p w:rsidRPr="00D625F3" w:rsidR="00D625F3" w:rsidP="00D625F3" w:rsidRDefault="00D625F3" w14:paraId="2076C14A" w14:textId="77777777">
            <w:pPr>
              <w:rPr>
                <w:rFonts w:ascii="Arial" w:hAnsi="Arial" w:cs="Arial"/>
              </w:rPr>
            </w:pPr>
            <w:r w:rsidRPr="00D625F3">
              <w:rPr>
                <w:rFonts w:ascii="Arial" w:hAnsi="Arial" w:eastAsia="Arial" w:cs="Arial"/>
                <w:color w:val="000000" w:themeColor="text1"/>
                <w:sz w:val="14"/>
                <w:szCs w:val="14"/>
              </w:rPr>
              <w:t>C502</w:t>
            </w:r>
          </w:p>
        </w:tc>
        <w:tc>
          <w:tcPr>
            <w:tcW w:w="1937" w:type="dxa"/>
            <w:gridSpan w:val="4"/>
            <w:tcMar/>
          </w:tcPr>
          <w:p w:rsidRPr="00D625F3" w:rsidR="00D625F3" w:rsidP="7F0148BF" w:rsidRDefault="00D625F3" w14:paraId="06E202F0" w14:textId="77777777">
            <w:pPr>
              <w:rPr>
                <w:rFonts w:ascii="Arial" w:hAnsi="Arial" w:eastAsia="Arial" w:cs="Arial"/>
                <w:sz w:val="14"/>
                <w:szCs w:val="14"/>
              </w:rPr>
            </w:pPr>
            <w:r w:rsidRPr="7F0148BF">
              <w:rPr>
                <w:rFonts w:ascii="Arial" w:hAnsi="Arial" w:eastAsia="Arial" w:cs="Arial"/>
                <w:sz w:val="14"/>
                <w:szCs w:val="14"/>
              </w:rPr>
              <w:t>Desagregador por Trimestre</w:t>
            </w:r>
          </w:p>
        </w:tc>
        <w:tc>
          <w:tcPr>
            <w:tcW w:w="4730" w:type="dxa"/>
            <w:gridSpan w:val="14"/>
            <w:tcMar/>
          </w:tcPr>
          <w:p w:rsidRPr="00D625F3" w:rsidR="00D625F3" w:rsidP="4BD4AAC8" w:rsidRDefault="00D625F3" w14:paraId="27976201" w14:textId="77777777" w14:noSpellErr="1">
            <w:pPr>
              <w:jc w:val="both"/>
              <w:rPr>
                <w:rFonts w:ascii="Arial" w:hAnsi="Arial" w:eastAsia="Arial" w:cs="Arial"/>
                <w:sz w:val="14"/>
                <w:szCs w:val="14"/>
              </w:rPr>
            </w:pPr>
            <w:r w:rsidRPr="1F23CD1A" w:rsidR="00D625F3">
              <w:rPr>
                <w:rFonts w:ascii="Arial" w:hAnsi="Arial" w:eastAsia="Arial" w:cs="Arial"/>
                <w:sz w:val="14"/>
                <w:szCs w:val="14"/>
              </w:rPr>
              <w:t xml:space="preserve">Este campo es un </w:t>
            </w:r>
            <w:r w:rsidRPr="1F23CD1A" w:rsidR="00D625F3">
              <w:rPr>
                <w:rFonts w:ascii="Arial" w:hAnsi="Arial" w:eastAsia="Arial" w:cs="Arial"/>
                <w:sz w:val="14"/>
                <w:szCs w:val="14"/>
              </w:rPr>
              <w:t>Desagregador</w:t>
            </w:r>
            <w:r w:rsidRPr="1F23CD1A" w:rsidR="00D625F3">
              <w:rPr>
                <w:rFonts w:ascii="Arial" w:hAnsi="Arial" w:eastAsia="Arial" w:cs="Arial"/>
                <w:sz w:val="14"/>
                <w:szCs w:val="14"/>
              </w:rPr>
              <w:t xml:space="preserve"> del CCI.</w:t>
            </w:r>
          </w:p>
          <w:p w:rsidRPr="00D625F3" w:rsidR="00D625F3" w:rsidP="4BD4AAC8" w:rsidRDefault="00D625F3" w14:paraId="75979405" w14:textId="77777777" w14:noSpellErr="1">
            <w:pPr>
              <w:jc w:val="both"/>
              <w:rPr>
                <w:rFonts w:ascii="Arial" w:hAnsi="Arial" w:eastAsia="Arial" w:cs="Arial"/>
                <w:sz w:val="14"/>
                <w:szCs w:val="14"/>
              </w:rPr>
            </w:pPr>
            <w:r w:rsidRPr="1F23CD1A" w:rsidR="00D625F3">
              <w:rPr>
                <w:rFonts w:ascii="Arial" w:hAnsi="Arial" w:eastAsia="Arial" w:cs="Arial"/>
                <w:sz w:val="14"/>
                <w:szCs w:val="14"/>
              </w:rPr>
              <w:t>Para responder a este campo, deberán usarse las claves del grupo C502.</w:t>
            </w:r>
          </w:p>
        </w:tc>
        <w:tc>
          <w:tcPr>
            <w:tcW w:w="1421" w:type="dxa"/>
            <w:gridSpan w:val="2"/>
            <w:tcMar/>
            <w:vAlign w:val="center"/>
          </w:tcPr>
          <w:p w:rsidRPr="00D625F3" w:rsidR="00D625F3" w:rsidP="43BA30A1" w:rsidRDefault="00D625F3" w14:paraId="5316693B" w14:textId="77777777">
            <w:pPr>
              <w:jc w:val="center"/>
              <w:rPr>
                <w:rFonts w:ascii="Arial" w:hAnsi="Arial" w:eastAsia="Arial" w:cs="Arial"/>
                <w:sz w:val="14"/>
                <w:szCs w:val="14"/>
              </w:rPr>
            </w:pPr>
            <w:r w:rsidRPr="43BA30A1">
              <w:rPr>
                <w:rFonts w:ascii="Arial" w:hAnsi="Arial" w:eastAsia="Arial" w:cs="Arial"/>
                <w:sz w:val="14"/>
                <w:szCs w:val="14"/>
              </w:rPr>
              <w:t>No aplica</w:t>
            </w:r>
          </w:p>
        </w:tc>
      </w:tr>
      <w:tr w:rsidRPr="00D625F3" w:rsidR="00D625F3" w:rsidTr="1F23CD1A" w14:paraId="699BC70B" w14:textId="77777777">
        <w:trPr>
          <w:trHeight w:val="300"/>
        </w:trPr>
        <w:tc>
          <w:tcPr>
            <w:tcW w:w="1995" w:type="dxa"/>
            <w:gridSpan w:val="6"/>
            <w:tcMar/>
            <w:vAlign w:val="center"/>
          </w:tcPr>
          <w:p w:rsidRPr="00D625F3" w:rsidR="00D625F3" w:rsidP="00D625F3" w:rsidRDefault="00D625F3" w14:paraId="4B6175D3" w14:textId="77777777">
            <w:pPr>
              <w:rPr>
                <w:rFonts w:ascii="Arial" w:hAnsi="Arial" w:cs="Arial"/>
              </w:rPr>
            </w:pPr>
            <w:r w:rsidRPr="00D625F3">
              <w:rPr>
                <w:rFonts w:ascii="Arial" w:hAnsi="Arial" w:eastAsia="Arial" w:cs="Arial"/>
                <w:color w:val="000000" w:themeColor="text1"/>
                <w:sz w:val="14"/>
                <w:szCs w:val="14"/>
              </w:rPr>
              <w:t>R015-0201</w:t>
            </w:r>
          </w:p>
        </w:tc>
        <w:tc>
          <w:tcPr>
            <w:tcW w:w="1937" w:type="dxa"/>
            <w:gridSpan w:val="4"/>
            <w:tcMar/>
          </w:tcPr>
          <w:p w:rsidRPr="00D625F3" w:rsidR="00D625F3" w:rsidP="7F0148BF" w:rsidRDefault="00D625F3" w14:paraId="74F1EC27" w14:textId="77777777">
            <w:pPr>
              <w:rPr>
                <w:rFonts w:ascii="Arial" w:hAnsi="Arial" w:cs="Arial"/>
              </w:rPr>
            </w:pPr>
            <w:r w:rsidRPr="7F0148BF">
              <w:rPr>
                <w:rFonts w:ascii="Arial" w:hAnsi="Arial" w:eastAsia="Arial" w:cs="Arial"/>
                <w:sz w:val="14"/>
                <w:szCs w:val="14"/>
              </w:rPr>
              <w:t>Adquiriente de Servicios Fijos para reventa a usuarios finales</w:t>
            </w:r>
          </w:p>
        </w:tc>
        <w:tc>
          <w:tcPr>
            <w:tcW w:w="4730" w:type="dxa"/>
            <w:gridSpan w:val="14"/>
            <w:tcMar/>
          </w:tcPr>
          <w:p w:rsidRPr="00D625F3" w:rsidR="00D625F3" w:rsidP="4BD4AAC8" w:rsidRDefault="73263EA7" w14:paraId="7FFD7F76" w14:textId="74511DCD" w14:noSpellErr="1">
            <w:pPr>
              <w:jc w:val="both"/>
              <w:rPr>
                <w:rFonts w:ascii="Arial" w:hAnsi="Arial" w:eastAsia="Arial" w:cs="Arial"/>
                <w:sz w:val="14"/>
                <w:szCs w:val="14"/>
              </w:rPr>
            </w:pPr>
            <w:r w:rsidRPr="1F23CD1A" w:rsidR="73263EA7">
              <w:rPr>
                <w:rFonts w:ascii="Arial" w:hAnsi="Arial" w:eastAsia="Arial" w:cs="Arial"/>
                <w:sz w:val="14"/>
                <w:szCs w:val="14"/>
              </w:rPr>
              <w:t>Razón social del Operador al que se le provee el Servicio Mayorista de provisión de Servicios Fijos para reventa a usuarios finales.</w:t>
            </w:r>
          </w:p>
        </w:tc>
        <w:tc>
          <w:tcPr>
            <w:tcW w:w="1421" w:type="dxa"/>
            <w:gridSpan w:val="2"/>
            <w:tcMar/>
            <w:vAlign w:val="center"/>
          </w:tcPr>
          <w:p w:rsidRPr="00D625F3" w:rsidR="00D625F3" w:rsidP="43BA30A1" w:rsidRDefault="00D625F3" w14:paraId="3B0FD644" w14:textId="77777777">
            <w:pPr>
              <w:jc w:val="center"/>
              <w:rPr>
                <w:rFonts w:ascii="Arial" w:hAnsi="Arial" w:eastAsia="Arial" w:cs="Arial"/>
                <w:sz w:val="14"/>
                <w:szCs w:val="14"/>
              </w:rPr>
            </w:pPr>
            <w:r w:rsidRPr="43BA30A1">
              <w:rPr>
                <w:rFonts w:ascii="Arial" w:hAnsi="Arial" w:eastAsia="Arial" w:cs="Arial"/>
                <w:sz w:val="14"/>
                <w:szCs w:val="14"/>
              </w:rPr>
              <w:t>Razón Social</w:t>
            </w:r>
          </w:p>
        </w:tc>
      </w:tr>
      <w:tr w:rsidRPr="00D625F3" w:rsidR="00D625F3" w:rsidTr="1F23CD1A" w14:paraId="7B57778E" w14:textId="77777777">
        <w:trPr>
          <w:trHeight w:val="300"/>
        </w:trPr>
        <w:tc>
          <w:tcPr>
            <w:tcW w:w="1995" w:type="dxa"/>
            <w:gridSpan w:val="6"/>
            <w:tcMar/>
            <w:vAlign w:val="center"/>
          </w:tcPr>
          <w:p w:rsidRPr="00D625F3" w:rsidR="00D625F3" w:rsidP="4EFF4CF6" w:rsidRDefault="00D625F3" w14:paraId="182FD0C2" w14:textId="10BC6004">
            <w:pPr>
              <w:rPr>
                <w:rFonts w:ascii="Arial" w:hAnsi="Arial" w:eastAsia="Arial" w:cs="Arial"/>
                <w:color w:val="000000" w:themeColor="text1"/>
                <w:sz w:val="14"/>
                <w:szCs w:val="14"/>
              </w:rPr>
            </w:pPr>
            <w:r w:rsidRPr="4EFF4CF6">
              <w:rPr>
                <w:rFonts w:ascii="Arial" w:hAnsi="Arial" w:eastAsia="Arial" w:cs="Arial"/>
                <w:color w:val="000000" w:themeColor="text1"/>
                <w:sz w:val="14"/>
                <w:szCs w:val="14"/>
              </w:rPr>
              <w:t>R015-0202</w:t>
            </w:r>
          </w:p>
        </w:tc>
        <w:tc>
          <w:tcPr>
            <w:tcW w:w="1937" w:type="dxa"/>
            <w:gridSpan w:val="4"/>
            <w:tcMar/>
          </w:tcPr>
          <w:p w:rsidRPr="00D625F3" w:rsidR="00D625F3" w:rsidP="7F0148BF" w:rsidRDefault="00D625F3" w14:paraId="7D685B32" w14:textId="77777777">
            <w:pPr>
              <w:rPr>
                <w:rFonts w:ascii="Arial" w:hAnsi="Arial" w:cs="Arial"/>
              </w:rPr>
            </w:pPr>
            <w:r w:rsidRPr="7F0148BF">
              <w:rPr>
                <w:rFonts w:ascii="Arial" w:hAnsi="Arial" w:cs="Arial"/>
                <w:sz w:val="14"/>
                <w:szCs w:val="14"/>
              </w:rPr>
              <w:t xml:space="preserve">Líneas de telefonía fija comercializadas </w:t>
            </w:r>
          </w:p>
        </w:tc>
        <w:tc>
          <w:tcPr>
            <w:tcW w:w="4730" w:type="dxa"/>
            <w:gridSpan w:val="14"/>
            <w:tcMar/>
          </w:tcPr>
          <w:p w:rsidRPr="00D625F3" w:rsidR="00D625F3" w:rsidP="4BD4AAC8" w:rsidRDefault="00D625F3" w14:paraId="277F7A43" w14:textId="7276DF7A" w14:noSpellErr="1">
            <w:pPr>
              <w:spacing w:line="259" w:lineRule="auto"/>
              <w:jc w:val="both"/>
              <w:rPr>
                <w:rFonts w:ascii="Arial" w:hAnsi="Arial" w:eastAsia="Arial" w:cs="Arial"/>
                <w:sz w:val="14"/>
                <w:szCs w:val="14"/>
                <w:rPrChange w:author="Johana Coyote Martinez" w:date="2023-12-12T20:35:02.975Z" w:id="1904886490">
                  <w:rPr>
                    <w:rFonts w:ascii="Arial" w:hAnsi="Arial" w:cs="Arial"/>
                    <w:sz w:val="14"/>
                    <w:szCs w:val="14"/>
                  </w:rPr>
                </w:rPrChange>
              </w:rPr>
            </w:pPr>
            <w:r w:rsidRPr="1F23CD1A" w:rsidR="00D625F3">
              <w:rPr>
                <w:rFonts w:ascii="Arial" w:hAnsi="Arial" w:eastAsia="Arial" w:cs="Arial"/>
                <w:sz w:val="14"/>
                <w:szCs w:val="14"/>
              </w:rPr>
              <w:t xml:space="preserve">Número de líneas telefónicas para voz </w:t>
            </w:r>
            <w:r w:rsidRPr="1F23CD1A" w:rsidR="462FB69A">
              <w:rPr>
                <w:rFonts w:ascii="Arial" w:hAnsi="Arial" w:eastAsia="Arial" w:cs="Arial"/>
                <w:sz w:val="14"/>
                <w:szCs w:val="14"/>
              </w:rPr>
              <w:t xml:space="preserve">provistos a los Operadores que adquieren Servicios Fijos para reventa. </w:t>
            </w:r>
            <w:r w:rsidRPr="1F23CD1A" w:rsidR="61FDF6E2">
              <w:rPr>
                <w:rFonts w:ascii="Arial" w:hAnsi="Arial" w:eastAsia="Arial" w:cs="Arial"/>
                <w:sz w:val="14"/>
                <w:szCs w:val="14"/>
              </w:rPr>
              <w:t>El valor a reportar debe ser el acumulado durante el período.</w:t>
            </w:r>
          </w:p>
        </w:tc>
        <w:tc>
          <w:tcPr>
            <w:tcW w:w="1421" w:type="dxa"/>
            <w:gridSpan w:val="2"/>
            <w:tcMar/>
            <w:vAlign w:val="center"/>
          </w:tcPr>
          <w:p w:rsidRPr="00D625F3" w:rsidR="00D625F3" w:rsidP="43BA30A1" w:rsidRDefault="00D625F3" w14:paraId="608221CC" w14:textId="77777777">
            <w:pPr>
              <w:jc w:val="center"/>
              <w:rPr>
                <w:rFonts w:ascii="Arial" w:hAnsi="Arial" w:eastAsia="Arial" w:cs="Arial"/>
                <w:sz w:val="14"/>
                <w:szCs w:val="14"/>
              </w:rPr>
            </w:pPr>
            <w:r w:rsidRPr="43BA30A1">
              <w:rPr>
                <w:rFonts w:ascii="Arial" w:hAnsi="Arial" w:eastAsia="Arial" w:cs="Arial"/>
                <w:sz w:val="14"/>
                <w:szCs w:val="14"/>
              </w:rPr>
              <w:t>Líneas o Canales</w:t>
            </w:r>
          </w:p>
        </w:tc>
      </w:tr>
      <w:tr w:rsidRPr="00D625F3" w:rsidR="00D625F3" w:rsidTr="1F23CD1A" w14:paraId="6FB5D900" w14:textId="77777777">
        <w:trPr>
          <w:trHeight w:val="300"/>
        </w:trPr>
        <w:tc>
          <w:tcPr>
            <w:tcW w:w="1995" w:type="dxa"/>
            <w:gridSpan w:val="6"/>
            <w:tcMar/>
            <w:vAlign w:val="center"/>
          </w:tcPr>
          <w:p w:rsidRPr="00D625F3" w:rsidR="00D625F3" w:rsidP="4EFF4CF6" w:rsidRDefault="00D625F3" w14:paraId="65928ABB" w14:textId="4C4915EF">
            <w:pPr>
              <w:rPr>
                <w:rFonts w:ascii="Arial" w:hAnsi="Arial" w:eastAsia="Arial" w:cs="Arial"/>
                <w:color w:val="000000" w:themeColor="text1"/>
                <w:sz w:val="14"/>
                <w:szCs w:val="14"/>
              </w:rPr>
            </w:pPr>
            <w:r w:rsidRPr="4EFF4CF6">
              <w:rPr>
                <w:rFonts w:ascii="Arial" w:hAnsi="Arial" w:eastAsia="Arial" w:cs="Arial"/>
                <w:color w:val="000000" w:themeColor="text1"/>
                <w:sz w:val="14"/>
                <w:szCs w:val="14"/>
              </w:rPr>
              <w:t>R015-0203</w:t>
            </w:r>
          </w:p>
        </w:tc>
        <w:tc>
          <w:tcPr>
            <w:tcW w:w="1937" w:type="dxa"/>
            <w:gridSpan w:val="4"/>
            <w:tcMar/>
          </w:tcPr>
          <w:p w:rsidRPr="00D625F3" w:rsidR="00D625F3" w:rsidP="7F0148BF" w:rsidRDefault="00D625F3" w14:paraId="41E1036C" w14:textId="77777777">
            <w:pPr>
              <w:rPr>
                <w:rFonts w:ascii="Arial" w:hAnsi="Arial" w:cs="Arial"/>
              </w:rPr>
            </w:pPr>
            <w:r w:rsidRPr="7F0148BF">
              <w:rPr>
                <w:rFonts w:ascii="Arial" w:hAnsi="Arial" w:cs="Arial"/>
                <w:sz w:val="14"/>
                <w:szCs w:val="14"/>
              </w:rPr>
              <w:t>Accesos a Internet comercializados</w:t>
            </w:r>
          </w:p>
        </w:tc>
        <w:tc>
          <w:tcPr>
            <w:tcW w:w="4730" w:type="dxa"/>
            <w:gridSpan w:val="14"/>
            <w:tcMar/>
          </w:tcPr>
          <w:p w:rsidRPr="00D625F3" w:rsidR="00D625F3" w:rsidP="4BD4AAC8" w:rsidRDefault="00D625F3" w14:paraId="704D17C1" w14:textId="2CCA0094" w14:noSpellErr="1">
            <w:pPr>
              <w:jc w:val="both"/>
              <w:rPr>
                <w:rFonts w:ascii="Arial" w:hAnsi="Arial" w:eastAsia="Arial" w:cs="Arial"/>
                <w:sz w:val="14"/>
                <w:szCs w:val="14"/>
                <w:rPrChange w:author="Johana Coyote Martinez" w:date="2023-12-12T20:35:02.978Z" w:id="646486287">
                  <w:rPr>
                    <w:rFonts w:ascii="Arial" w:hAnsi="Arial" w:cs="Arial"/>
                    <w:sz w:val="14"/>
                    <w:szCs w:val="14"/>
                  </w:rPr>
                </w:rPrChange>
              </w:rPr>
            </w:pPr>
            <w:r w:rsidRPr="1F23CD1A" w:rsidR="00D625F3">
              <w:rPr>
                <w:rFonts w:ascii="Arial" w:hAnsi="Arial" w:eastAsia="Arial" w:cs="Arial"/>
                <w:sz w:val="14"/>
                <w:szCs w:val="14"/>
              </w:rPr>
              <w:t xml:space="preserve">Número de accesos a Internet provistos </w:t>
            </w:r>
            <w:r w:rsidRPr="1F23CD1A" w:rsidR="07029ED4">
              <w:rPr>
                <w:rFonts w:ascii="Arial" w:hAnsi="Arial" w:eastAsia="Arial" w:cs="Arial"/>
                <w:sz w:val="14"/>
                <w:szCs w:val="14"/>
              </w:rPr>
              <w:t>a los Operadores que adquieren Servicios Fijos para reventa. El valor a reportar debe ser el acumulado durante el período.</w:t>
            </w:r>
          </w:p>
        </w:tc>
        <w:tc>
          <w:tcPr>
            <w:tcW w:w="1421" w:type="dxa"/>
            <w:gridSpan w:val="2"/>
            <w:tcMar/>
            <w:vAlign w:val="center"/>
          </w:tcPr>
          <w:p w:rsidRPr="00D625F3" w:rsidR="00D625F3" w:rsidP="43BA30A1" w:rsidRDefault="00D625F3" w14:paraId="589538EE" w14:textId="77777777">
            <w:pPr>
              <w:jc w:val="center"/>
              <w:rPr>
                <w:rFonts w:ascii="Arial" w:hAnsi="Arial" w:eastAsia="Arial" w:cs="Arial"/>
                <w:sz w:val="14"/>
                <w:szCs w:val="14"/>
              </w:rPr>
            </w:pPr>
            <w:r w:rsidRPr="43BA30A1">
              <w:rPr>
                <w:rFonts w:ascii="Arial" w:hAnsi="Arial" w:eastAsia="Arial" w:cs="Arial"/>
                <w:sz w:val="14"/>
                <w:szCs w:val="14"/>
              </w:rPr>
              <w:t>Accesos</w:t>
            </w:r>
          </w:p>
        </w:tc>
      </w:tr>
      <w:tr w:rsidRPr="00D625F3" w:rsidR="00D625F3" w:rsidTr="1F23CD1A" w14:paraId="34DC94D0" w14:textId="77777777">
        <w:trPr>
          <w:trHeight w:val="300"/>
        </w:trPr>
        <w:tc>
          <w:tcPr>
            <w:tcW w:w="1995" w:type="dxa"/>
            <w:gridSpan w:val="6"/>
            <w:tcMar/>
            <w:vAlign w:val="center"/>
          </w:tcPr>
          <w:p w:rsidRPr="00D625F3" w:rsidR="00D625F3" w:rsidP="00D625F3" w:rsidRDefault="00D625F3" w14:paraId="2E52CD56" w14:textId="77777777">
            <w:pPr>
              <w:rPr>
                <w:rFonts w:ascii="Arial" w:hAnsi="Arial" w:cs="Arial"/>
              </w:rPr>
            </w:pPr>
            <w:r w:rsidRPr="00D625F3">
              <w:rPr>
                <w:rFonts w:ascii="Arial" w:hAnsi="Arial" w:eastAsia="Arial" w:cs="Arial"/>
                <w:color w:val="000000" w:themeColor="text1"/>
                <w:sz w:val="14"/>
                <w:szCs w:val="14"/>
              </w:rPr>
              <w:t>R015-0204</w:t>
            </w:r>
          </w:p>
        </w:tc>
        <w:tc>
          <w:tcPr>
            <w:tcW w:w="1937" w:type="dxa"/>
            <w:gridSpan w:val="4"/>
            <w:tcMar/>
          </w:tcPr>
          <w:p w:rsidRPr="00D625F3" w:rsidR="00D625F3" w:rsidP="7F0148BF" w:rsidRDefault="00D625F3" w14:paraId="399C2B4B" w14:textId="77777777">
            <w:pPr>
              <w:rPr>
                <w:rFonts w:ascii="Arial" w:hAnsi="Arial" w:cs="Arial"/>
              </w:rPr>
            </w:pPr>
            <w:r w:rsidRPr="7F0148BF">
              <w:rPr>
                <w:rFonts w:ascii="Arial" w:hAnsi="Arial" w:cs="Arial"/>
                <w:sz w:val="14"/>
                <w:szCs w:val="14"/>
              </w:rPr>
              <w:t xml:space="preserve">Accesos de TV de paga comercializados </w:t>
            </w:r>
          </w:p>
        </w:tc>
        <w:tc>
          <w:tcPr>
            <w:tcW w:w="4730" w:type="dxa"/>
            <w:gridSpan w:val="14"/>
            <w:tcMar/>
          </w:tcPr>
          <w:p w:rsidRPr="00D625F3" w:rsidR="00D625F3" w:rsidP="4BD4AAC8" w:rsidRDefault="00D625F3" w14:paraId="3735A7ED" w14:textId="705185A6" w14:noSpellErr="1">
            <w:pPr>
              <w:jc w:val="both"/>
              <w:rPr>
                <w:rFonts w:ascii="Arial" w:hAnsi="Arial" w:eastAsia="Arial" w:cs="Arial"/>
                <w:sz w:val="14"/>
                <w:szCs w:val="14"/>
                <w:rPrChange w:author="Johana Coyote Martinez" w:date="2023-12-12T20:35:02.982Z" w:id="527191439">
                  <w:rPr>
                    <w:rFonts w:ascii="Arial" w:hAnsi="Arial" w:cs="Arial"/>
                    <w:sz w:val="14"/>
                    <w:szCs w:val="14"/>
                  </w:rPr>
                </w:rPrChange>
              </w:rPr>
            </w:pPr>
            <w:r w:rsidRPr="1F23CD1A" w:rsidR="00D625F3">
              <w:rPr>
                <w:rFonts w:ascii="Arial" w:hAnsi="Arial" w:eastAsia="Arial" w:cs="Arial"/>
                <w:sz w:val="14"/>
                <w:szCs w:val="14"/>
              </w:rPr>
              <w:t xml:space="preserve">Número de accesos de TV de paga provistos </w:t>
            </w:r>
            <w:r w:rsidRPr="1F23CD1A" w:rsidR="74AD87EC">
              <w:rPr>
                <w:rFonts w:ascii="Arial" w:hAnsi="Arial" w:eastAsia="Arial" w:cs="Arial"/>
                <w:sz w:val="14"/>
                <w:szCs w:val="14"/>
              </w:rPr>
              <w:t>a los Operadores que adquieren Servicios Fijos para reventa. El valor a reportar debe ser el acumulado durante el período.</w:t>
            </w:r>
          </w:p>
        </w:tc>
        <w:tc>
          <w:tcPr>
            <w:tcW w:w="1421" w:type="dxa"/>
            <w:gridSpan w:val="2"/>
            <w:tcMar/>
            <w:vAlign w:val="center"/>
          </w:tcPr>
          <w:p w:rsidRPr="00D625F3" w:rsidR="00D625F3" w:rsidP="43BA30A1" w:rsidRDefault="00D625F3" w14:paraId="2077F41C" w14:textId="77777777">
            <w:pPr>
              <w:jc w:val="center"/>
              <w:rPr>
                <w:rFonts w:ascii="Arial" w:hAnsi="Arial" w:eastAsia="Arial" w:cs="Arial"/>
                <w:sz w:val="14"/>
                <w:szCs w:val="14"/>
              </w:rPr>
            </w:pPr>
            <w:r w:rsidRPr="43BA30A1">
              <w:rPr>
                <w:rFonts w:ascii="Arial" w:hAnsi="Arial" w:eastAsia="Arial" w:cs="Arial"/>
                <w:sz w:val="14"/>
                <w:szCs w:val="14"/>
              </w:rPr>
              <w:t>Accesos</w:t>
            </w:r>
          </w:p>
        </w:tc>
      </w:tr>
      <w:tr w:rsidRPr="00D625F3" w:rsidR="00D625F3" w:rsidTr="1F23CD1A" w14:paraId="1AF63CBF" w14:textId="77777777">
        <w:trPr>
          <w:trHeight w:val="300"/>
        </w:trPr>
        <w:tc>
          <w:tcPr>
            <w:tcW w:w="1995" w:type="dxa"/>
            <w:gridSpan w:val="6"/>
            <w:tcMar/>
            <w:vAlign w:val="center"/>
          </w:tcPr>
          <w:p w:rsidRPr="00D625F3" w:rsidR="00D625F3" w:rsidP="00D625F3" w:rsidRDefault="00D625F3" w14:paraId="0D45C3B6" w14:textId="77777777">
            <w:pPr>
              <w:rPr>
                <w:rFonts w:ascii="Arial" w:hAnsi="Arial" w:cs="Arial"/>
              </w:rPr>
            </w:pPr>
            <w:r w:rsidRPr="00D625F3">
              <w:rPr>
                <w:rFonts w:ascii="Arial" w:hAnsi="Arial" w:eastAsia="Arial" w:cs="Arial"/>
                <w:color w:val="000000" w:themeColor="text1"/>
                <w:sz w:val="14"/>
                <w:szCs w:val="14"/>
              </w:rPr>
              <w:t>R015-0205</w:t>
            </w:r>
          </w:p>
        </w:tc>
        <w:tc>
          <w:tcPr>
            <w:tcW w:w="1937" w:type="dxa"/>
            <w:gridSpan w:val="4"/>
            <w:tcMar/>
          </w:tcPr>
          <w:p w:rsidRPr="00D625F3" w:rsidR="00D625F3" w:rsidP="7F0148BF" w:rsidRDefault="00D625F3" w14:paraId="4871CFEB" w14:textId="5E20456B">
            <w:pPr>
              <w:rPr>
                <w:rFonts w:ascii="Arial" w:hAnsi="Arial" w:cs="Arial"/>
              </w:rPr>
            </w:pPr>
            <w:r w:rsidRPr="65862F00">
              <w:rPr>
                <w:rFonts w:ascii="Arial" w:hAnsi="Arial" w:cs="Arial"/>
                <w:sz w:val="14"/>
                <w:szCs w:val="14"/>
              </w:rPr>
              <w:t>Paquetes comercializados</w:t>
            </w:r>
          </w:p>
        </w:tc>
        <w:tc>
          <w:tcPr>
            <w:tcW w:w="4730" w:type="dxa"/>
            <w:gridSpan w:val="14"/>
            <w:tcMar/>
          </w:tcPr>
          <w:p w:rsidRPr="00D625F3" w:rsidR="00D625F3" w:rsidP="4BD4AAC8" w:rsidRDefault="00D625F3" w14:paraId="51424A0E" w14:textId="0C04AA79">
            <w:pPr>
              <w:jc w:val="both"/>
              <w:rPr>
                <w:rFonts w:ascii="Arial" w:hAnsi="Arial" w:eastAsia="Arial" w:cs="Arial"/>
                <w:sz w:val="14"/>
                <w:szCs w:val="14"/>
                <w:rPrChange w:author="Johana Coyote Martinez" w:date="2023-12-12T20:35:30.371Z" w:id="1697650655">
                  <w:rPr>
                    <w:rFonts w:ascii="Arial" w:hAnsi="Arial" w:cs="Arial"/>
                    <w:sz w:val="14"/>
                    <w:szCs w:val="14"/>
                  </w:rPr>
                </w:rPrChange>
              </w:rPr>
            </w:pPr>
            <w:r w:rsidRPr="1F23CD1A" w:rsidR="00D625F3">
              <w:rPr>
                <w:rFonts w:ascii="Arial" w:hAnsi="Arial" w:eastAsia="Arial" w:cs="Arial"/>
                <w:sz w:val="14"/>
                <w:szCs w:val="14"/>
              </w:rPr>
              <w:t>Número de paquetes</w:t>
            </w:r>
            <w:ins w:author="Juan Carlos Bonifacio Ramirez" w:date="2023-11-23T23:11:00Z" w:id="1067113088">
              <w:r w:rsidRPr="1F23CD1A" w:rsidR="11550346">
                <w:rPr>
                  <w:rFonts w:ascii="Arial" w:hAnsi="Arial" w:eastAsia="Arial" w:cs="Arial"/>
                  <w:sz w:val="14"/>
                  <w:szCs w:val="14"/>
                </w:rPr>
                <w:t>,</w:t>
              </w:r>
            </w:ins>
            <w:r w:rsidRPr="1F23CD1A" w:rsidR="00D625F3">
              <w:rPr>
                <w:rFonts w:ascii="Arial" w:hAnsi="Arial" w:eastAsia="Arial" w:cs="Arial"/>
                <w:sz w:val="14"/>
                <w:szCs w:val="14"/>
              </w:rPr>
              <w:t xml:space="preserve"> </w:t>
            </w:r>
            <w:r w:rsidRPr="1F23CD1A" w:rsidR="1C234CA0">
              <w:rPr>
                <w:rFonts w:ascii="Arial" w:hAnsi="Arial" w:eastAsia="Arial" w:cs="Arial"/>
                <w:sz w:val="14"/>
                <w:szCs w:val="14"/>
              </w:rPr>
              <w:t>doble-</w:t>
            </w:r>
            <w:r w:rsidRPr="1F23CD1A" w:rsidR="1C234CA0">
              <w:rPr>
                <w:rFonts w:ascii="Arial" w:hAnsi="Arial" w:eastAsia="Arial" w:cs="Arial"/>
                <w:sz w:val="14"/>
                <w:szCs w:val="14"/>
              </w:rPr>
              <w:t>play</w:t>
            </w:r>
            <w:r w:rsidRPr="1F23CD1A" w:rsidR="1C234CA0">
              <w:rPr>
                <w:rFonts w:ascii="Arial" w:hAnsi="Arial" w:eastAsia="Arial" w:cs="Arial"/>
                <w:sz w:val="14"/>
                <w:szCs w:val="14"/>
              </w:rPr>
              <w:t xml:space="preserve"> o superiores, </w:t>
            </w:r>
            <w:r w:rsidRPr="1F23CD1A" w:rsidR="4FEF33BB">
              <w:rPr>
                <w:rFonts w:ascii="Arial" w:hAnsi="Arial" w:eastAsia="Arial" w:cs="Arial"/>
                <w:sz w:val="14"/>
                <w:szCs w:val="14"/>
              </w:rPr>
              <w:t xml:space="preserve">de servicios </w:t>
            </w:r>
            <w:r w:rsidRPr="1F23CD1A" w:rsidR="7FAE8022">
              <w:rPr>
                <w:rFonts w:ascii="Arial" w:hAnsi="Arial" w:eastAsia="Arial" w:cs="Arial"/>
                <w:sz w:val="14"/>
                <w:szCs w:val="14"/>
              </w:rPr>
              <w:t xml:space="preserve">fijos </w:t>
            </w:r>
            <w:r w:rsidRPr="1F23CD1A" w:rsidR="00D625F3">
              <w:rPr>
                <w:rFonts w:ascii="Arial" w:hAnsi="Arial" w:eastAsia="Arial" w:cs="Arial"/>
                <w:sz w:val="14"/>
                <w:szCs w:val="14"/>
              </w:rPr>
              <w:t xml:space="preserve">provistos </w:t>
            </w:r>
            <w:r w:rsidRPr="1F23CD1A" w:rsidR="07941387">
              <w:rPr>
                <w:rFonts w:ascii="Arial" w:hAnsi="Arial" w:eastAsia="Arial" w:cs="Arial"/>
                <w:sz w:val="14"/>
                <w:szCs w:val="14"/>
              </w:rPr>
              <w:t>a los Operadores que adquieren Servicios Fijos para reventa. El valor a reportar debe ser el acumulado durante el período.</w:t>
            </w:r>
          </w:p>
        </w:tc>
        <w:tc>
          <w:tcPr>
            <w:tcW w:w="1421" w:type="dxa"/>
            <w:gridSpan w:val="2"/>
            <w:tcMar/>
            <w:vAlign w:val="center"/>
          </w:tcPr>
          <w:p w:rsidRPr="00D625F3" w:rsidR="00D625F3" w:rsidP="43BA30A1" w:rsidRDefault="00D625F3" w14:paraId="771FD333" w14:textId="77777777">
            <w:pPr>
              <w:jc w:val="center"/>
              <w:rPr>
                <w:rFonts w:ascii="Arial" w:hAnsi="Arial" w:eastAsia="Arial" w:cs="Arial"/>
                <w:sz w:val="14"/>
                <w:szCs w:val="14"/>
              </w:rPr>
            </w:pPr>
            <w:r w:rsidRPr="43BA30A1">
              <w:rPr>
                <w:rFonts w:ascii="Arial" w:hAnsi="Arial" w:eastAsia="Arial" w:cs="Arial"/>
                <w:sz w:val="14"/>
                <w:szCs w:val="14"/>
              </w:rPr>
              <w:t>Paquetes Comerciales</w:t>
            </w:r>
          </w:p>
        </w:tc>
      </w:tr>
      <w:tr w:rsidRPr="00D625F3" w:rsidR="00D625F3" w:rsidTr="1F23CD1A" w14:paraId="461D4EF7" w14:textId="77777777">
        <w:trPr>
          <w:trHeight w:val="300"/>
        </w:trPr>
        <w:tc>
          <w:tcPr>
            <w:tcW w:w="10083" w:type="dxa"/>
            <w:gridSpan w:val="26"/>
            <w:shd w:val="clear" w:color="auto" w:fill="D9D9D9" w:themeFill="background1" w:themeFillShade="D9"/>
            <w:tcMar/>
          </w:tcPr>
          <w:p w:rsidRPr="00D625F3" w:rsidR="00D625F3" w:rsidP="00D625F3" w:rsidRDefault="00D625F3" w14:paraId="6E582200" w14:textId="77777777">
            <w:pPr>
              <w:jc w:val="center"/>
              <w:rPr>
                <w:rFonts w:ascii="Arial" w:hAnsi="Arial" w:cs="Arial"/>
                <w:b/>
                <w:sz w:val="14"/>
                <w:szCs w:val="14"/>
              </w:rPr>
            </w:pPr>
            <w:r w:rsidRPr="00D625F3">
              <w:rPr>
                <w:rFonts w:ascii="Arial" w:hAnsi="Arial" w:cs="Arial"/>
                <w:b/>
                <w:sz w:val="14"/>
                <w:szCs w:val="14"/>
              </w:rPr>
              <w:t>Sección 4. Archivos de Presentación que deberán adjuntarse al presente eFormato</w:t>
            </w:r>
          </w:p>
        </w:tc>
      </w:tr>
      <w:tr w:rsidRPr="00D625F3" w:rsidR="00D625F3" w:rsidTr="1F23CD1A" w14:paraId="72D44AB2" w14:textId="77777777">
        <w:trPr>
          <w:trHeight w:val="300"/>
        </w:trPr>
        <w:tc>
          <w:tcPr>
            <w:tcW w:w="1995" w:type="dxa"/>
            <w:gridSpan w:val="6"/>
            <w:tcMar/>
            <w:vAlign w:val="center"/>
          </w:tcPr>
          <w:p w:rsidRPr="00D625F3" w:rsidR="00D625F3" w:rsidP="00D625F3" w:rsidRDefault="00D625F3" w14:paraId="6D6B2209" w14:textId="77777777">
            <w:pPr>
              <w:jc w:val="center"/>
              <w:rPr>
                <w:rFonts w:ascii="Arial" w:hAnsi="Arial" w:cs="Arial"/>
                <w:sz w:val="14"/>
                <w:szCs w:val="14"/>
              </w:rPr>
            </w:pPr>
            <w:r w:rsidRPr="00D625F3">
              <w:rPr>
                <w:rFonts w:ascii="Arial" w:hAnsi="Arial" w:cs="Arial"/>
                <w:sz w:val="14"/>
                <w:szCs w:val="14"/>
              </w:rPr>
              <w:t>No aplica</w:t>
            </w:r>
          </w:p>
        </w:tc>
        <w:tc>
          <w:tcPr>
            <w:tcW w:w="1937" w:type="dxa"/>
            <w:gridSpan w:val="4"/>
            <w:tcMar/>
            <w:vAlign w:val="center"/>
          </w:tcPr>
          <w:p w:rsidRPr="00D625F3" w:rsidR="00D625F3" w:rsidP="00D625F3" w:rsidRDefault="00D625F3" w14:paraId="420597F9" w14:textId="77777777">
            <w:pPr>
              <w:rPr>
                <w:rFonts w:ascii="Arial" w:hAnsi="Arial" w:cs="Arial"/>
                <w:sz w:val="14"/>
                <w:szCs w:val="14"/>
              </w:rPr>
            </w:pPr>
            <w:r w:rsidRPr="00D625F3">
              <w:rPr>
                <w:rFonts w:ascii="Arial" w:hAnsi="Arial" w:cs="Arial"/>
                <w:sz w:val="14"/>
                <w:szCs w:val="14"/>
              </w:rPr>
              <w:t>Ingresos por provisión de servicios fijos para su reventa</w:t>
            </w:r>
          </w:p>
        </w:tc>
        <w:tc>
          <w:tcPr>
            <w:tcW w:w="4730" w:type="dxa"/>
            <w:gridSpan w:val="14"/>
            <w:tcMar/>
          </w:tcPr>
          <w:p w:rsidRPr="00D625F3" w:rsidR="00D625F3" w:rsidP="00D625F3" w:rsidRDefault="00D625F3" w14:paraId="6BA40A17" w14:textId="77777777">
            <w:pPr>
              <w:pStyle w:val="TableParagraph"/>
              <w:spacing w:before="1" w:line="160" w:lineRule="exact"/>
              <w:ind w:right="100"/>
              <w:rPr>
                <w:sz w:val="14"/>
                <w:szCs w:val="14"/>
              </w:rPr>
            </w:pPr>
            <w:r w:rsidRPr="00D625F3">
              <w:rPr>
                <w:sz w:val="14"/>
                <w:szCs w:val="14"/>
              </w:rPr>
              <w:t>Se deberá presentar el archivo R015-01.CSV, con los campos definidos en la sección anterior.</w:t>
            </w:r>
          </w:p>
        </w:tc>
        <w:tc>
          <w:tcPr>
            <w:tcW w:w="1421" w:type="dxa"/>
            <w:gridSpan w:val="2"/>
            <w:tcMar/>
            <w:vAlign w:val="center"/>
          </w:tcPr>
          <w:p w:rsidRPr="00D625F3" w:rsidR="00D625F3" w:rsidP="00D625F3" w:rsidRDefault="00D625F3" w14:paraId="0F23FE02" w14:textId="77777777">
            <w:pPr>
              <w:jc w:val="center"/>
              <w:rPr>
                <w:rFonts w:ascii="Arial" w:hAnsi="Arial" w:cs="Arial"/>
                <w:color w:val="000000" w:themeColor="text1"/>
                <w:sz w:val="14"/>
                <w:szCs w:val="14"/>
                <w:lang w:val="es-ES_tradnl"/>
              </w:rPr>
            </w:pPr>
            <w:r w:rsidRPr="00D625F3">
              <w:rPr>
                <w:rFonts w:ascii="Arial" w:hAnsi="Arial" w:cs="Arial"/>
                <w:color w:val="000000" w:themeColor="text1"/>
                <w:sz w:val="14"/>
                <w:szCs w:val="14"/>
                <w:lang w:val="es-ES_tradnl"/>
              </w:rPr>
              <w:t>No aplica</w:t>
            </w:r>
          </w:p>
        </w:tc>
      </w:tr>
      <w:tr w:rsidRPr="00D625F3" w:rsidR="00D625F3" w:rsidTr="1F23CD1A" w14:paraId="795D31C0" w14:textId="77777777">
        <w:trPr>
          <w:trHeight w:val="300"/>
        </w:trPr>
        <w:tc>
          <w:tcPr>
            <w:tcW w:w="1995" w:type="dxa"/>
            <w:gridSpan w:val="6"/>
            <w:tcMar/>
            <w:vAlign w:val="center"/>
          </w:tcPr>
          <w:p w:rsidRPr="00D625F3" w:rsidR="00D625F3" w:rsidP="00D625F3" w:rsidRDefault="00D625F3" w14:paraId="554282CD" w14:textId="77777777">
            <w:pPr>
              <w:jc w:val="center"/>
              <w:rPr>
                <w:rFonts w:ascii="Arial" w:hAnsi="Arial" w:cs="Arial"/>
                <w:sz w:val="14"/>
                <w:szCs w:val="14"/>
              </w:rPr>
            </w:pPr>
            <w:r w:rsidRPr="00D625F3">
              <w:rPr>
                <w:rFonts w:ascii="Arial" w:hAnsi="Arial" w:cs="Arial"/>
                <w:sz w:val="14"/>
                <w:szCs w:val="14"/>
              </w:rPr>
              <w:t>No aplica</w:t>
            </w:r>
          </w:p>
        </w:tc>
        <w:tc>
          <w:tcPr>
            <w:tcW w:w="1937" w:type="dxa"/>
            <w:gridSpan w:val="4"/>
            <w:tcMar/>
            <w:vAlign w:val="center"/>
          </w:tcPr>
          <w:p w:rsidRPr="00D625F3" w:rsidR="00D625F3" w:rsidP="00D625F3" w:rsidRDefault="00D625F3" w14:paraId="73A0E14A" w14:textId="77777777">
            <w:pPr>
              <w:rPr>
                <w:rFonts w:ascii="Arial" w:hAnsi="Arial" w:cs="Arial"/>
                <w:sz w:val="14"/>
                <w:szCs w:val="14"/>
              </w:rPr>
            </w:pPr>
            <w:r w:rsidRPr="00D625F3">
              <w:rPr>
                <w:rFonts w:ascii="Arial" w:hAnsi="Arial" w:cs="Arial"/>
                <w:sz w:val="14"/>
                <w:szCs w:val="14"/>
              </w:rPr>
              <w:t>Volumen provisto de servicios fijos para su reventa por adquiriente de servicios</w:t>
            </w:r>
          </w:p>
        </w:tc>
        <w:tc>
          <w:tcPr>
            <w:tcW w:w="4730" w:type="dxa"/>
            <w:gridSpan w:val="14"/>
            <w:tcMar/>
          </w:tcPr>
          <w:p w:rsidRPr="00D625F3" w:rsidR="00D625F3" w:rsidP="00D625F3" w:rsidRDefault="00D625F3" w14:paraId="7DEFC685" w14:textId="77777777">
            <w:pPr>
              <w:pStyle w:val="TableParagraph"/>
              <w:spacing w:before="1" w:line="160" w:lineRule="exact"/>
              <w:ind w:right="100"/>
              <w:rPr>
                <w:sz w:val="14"/>
                <w:szCs w:val="14"/>
              </w:rPr>
            </w:pPr>
            <w:r w:rsidRPr="00D625F3">
              <w:rPr>
                <w:sz w:val="14"/>
                <w:szCs w:val="14"/>
              </w:rPr>
              <w:t>Se deberá presentar el archivo R015-02.CSV, con los campos definidos en la sección anterior.</w:t>
            </w:r>
          </w:p>
        </w:tc>
        <w:tc>
          <w:tcPr>
            <w:tcW w:w="1421" w:type="dxa"/>
            <w:gridSpan w:val="2"/>
            <w:tcMar/>
            <w:vAlign w:val="center"/>
          </w:tcPr>
          <w:p w:rsidRPr="00D625F3" w:rsidR="00D625F3" w:rsidP="00D625F3" w:rsidRDefault="00D625F3" w14:paraId="729FD938" w14:textId="77777777">
            <w:pPr>
              <w:jc w:val="center"/>
              <w:rPr>
                <w:rFonts w:ascii="Arial" w:hAnsi="Arial" w:cs="Arial"/>
                <w:color w:val="000000" w:themeColor="text1"/>
                <w:sz w:val="14"/>
                <w:szCs w:val="14"/>
                <w:lang w:val="es-ES_tradnl"/>
              </w:rPr>
            </w:pPr>
            <w:r w:rsidRPr="00D625F3">
              <w:rPr>
                <w:rFonts w:ascii="Arial" w:hAnsi="Arial" w:cs="Arial"/>
                <w:color w:val="000000" w:themeColor="text1"/>
                <w:sz w:val="14"/>
                <w:szCs w:val="14"/>
                <w:lang w:val="es-ES_tradnl"/>
              </w:rPr>
              <w:t>No aplica</w:t>
            </w:r>
          </w:p>
        </w:tc>
      </w:tr>
      <w:tr w:rsidRPr="00D625F3" w:rsidR="00D625F3" w:rsidTr="1F23CD1A" w14:paraId="0A74DD07" w14:textId="77777777">
        <w:trPr>
          <w:trHeight w:val="80"/>
        </w:trPr>
        <w:tc>
          <w:tcPr>
            <w:tcW w:w="10083" w:type="dxa"/>
            <w:gridSpan w:val="26"/>
            <w:tcMar/>
          </w:tcPr>
          <w:p w:rsidRPr="00D625F3" w:rsidR="00D625F3" w:rsidP="00D625F3" w:rsidRDefault="00D625F3" w14:paraId="09047122" w14:textId="77777777">
            <w:pPr>
              <w:rPr>
                <w:rFonts w:ascii="Arial" w:hAnsi="Arial" w:cs="Arial"/>
                <w:sz w:val="10"/>
                <w:szCs w:val="10"/>
              </w:rPr>
            </w:pPr>
          </w:p>
        </w:tc>
      </w:tr>
      <w:tr w:rsidRPr="00D625F3" w:rsidR="00D625F3" w:rsidTr="1F23CD1A" w14:paraId="593A7934" w14:textId="77777777">
        <w:trPr>
          <w:trHeight w:val="363"/>
        </w:trPr>
        <w:tc>
          <w:tcPr>
            <w:tcW w:w="10083" w:type="dxa"/>
            <w:gridSpan w:val="26"/>
            <w:shd w:val="clear" w:color="auto" w:fill="BFBFBF" w:themeFill="background1" w:themeFillShade="BF"/>
            <w:tcMar/>
            <w:vAlign w:val="center"/>
          </w:tcPr>
          <w:p w:rsidRPr="00D625F3" w:rsidR="00D625F3" w:rsidP="00D625F3" w:rsidRDefault="00D625F3" w14:paraId="40500772" w14:textId="77777777">
            <w:pPr>
              <w:jc w:val="center"/>
              <w:rPr>
                <w:rFonts w:ascii="Arial" w:hAnsi="Arial" w:cs="Arial"/>
                <w:b/>
                <w:sz w:val="18"/>
                <w:szCs w:val="18"/>
              </w:rPr>
            </w:pPr>
            <w:r w:rsidRPr="00D625F3">
              <w:rPr>
                <w:rFonts w:ascii="Arial" w:hAnsi="Arial" w:cs="Arial"/>
                <w:b/>
                <w:sz w:val="18"/>
                <w:szCs w:val="18"/>
              </w:rPr>
              <w:t>PLAZOS A LOS QUE ESTARÁ SUJETO EL TRÁMITE</w:t>
            </w:r>
          </w:p>
        </w:tc>
      </w:tr>
      <w:tr w:rsidRPr="00D625F3" w:rsidR="00D625F3" w:rsidTr="1F23CD1A" w14:paraId="66CE3F62" w14:textId="77777777">
        <w:trPr>
          <w:trHeight w:val="300"/>
        </w:trPr>
        <w:tc>
          <w:tcPr>
            <w:tcW w:w="10083" w:type="dxa"/>
            <w:gridSpan w:val="26"/>
            <w:tcMar/>
          </w:tcPr>
          <w:p w:rsidRPr="00D625F3" w:rsidR="00D625F3" w:rsidP="00D625F3" w:rsidRDefault="00D625F3" w14:paraId="3348A319" w14:textId="77777777">
            <w:pPr>
              <w:rPr>
                <w:rFonts w:ascii="Arial" w:hAnsi="Arial" w:cs="Arial"/>
                <w:sz w:val="14"/>
                <w:szCs w:val="14"/>
              </w:rPr>
            </w:pPr>
          </w:p>
          <w:p w:rsidRPr="00D625F3" w:rsidR="00D625F3" w:rsidP="00D625F3" w:rsidRDefault="00D625F3" w14:paraId="5B1EBBF1" w14:textId="77777777">
            <w:pPr>
              <w:rPr>
                <w:rFonts w:ascii="Arial" w:hAnsi="Arial" w:cs="Arial"/>
                <w:sz w:val="14"/>
                <w:szCs w:val="14"/>
              </w:rPr>
            </w:pPr>
            <w:r w:rsidRPr="00D625F3">
              <w:rPr>
                <w:rFonts w:ascii="Arial" w:hAnsi="Arial" w:cs="Arial"/>
                <w:sz w:val="14"/>
                <w:szCs w:val="14"/>
              </w:rPr>
              <w:t>Para el procedimiento de entrega inicial de información:</w:t>
            </w:r>
          </w:p>
          <w:p w:rsidRPr="00D625F3" w:rsidR="00D625F3" w:rsidP="00D625F3" w:rsidRDefault="00D625F3" w14:paraId="451CE4E4" w14:textId="77777777">
            <w:pPr>
              <w:rPr>
                <w:rFonts w:ascii="Arial" w:hAnsi="Arial" w:cs="Arial"/>
                <w:sz w:val="14"/>
                <w:szCs w:val="14"/>
              </w:rPr>
            </w:pPr>
          </w:p>
          <w:p w:rsidRPr="00D625F3" w:rsidR="00D625F3" w:rsidP="00D625F3" w:rsidRDefault="00D625F3" w14:paraId="0085DE97" w14:textId="35BF753A">
            <w:pPr>
              <w:rPr>
                <w:rFonts w:ascii="Arial" w:hAnsi="Arial" w:cs="Arial"/>
                <w:sz w:val="14"/>
                <w:szCs w:val="14"/>
              </w:rPr>
            </w:pPr>
            <w:r w:rsidRPr="1F23CD1A" w:rsidR="00D625F3">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1F23CD1A" w:rsidR="2A252BFF">
              <w:rPr>
                <w:rFonts w:ascii="Arial" w:hAnsi="Arial" w:cs="Arial"/>
                <w:sz w:val="14"/>
                <w:szCs w:val="14"/>
              </w:rPr>
              <w:t>8</w:t>
            </w:r>
            <w:r w:rsidRPr="1F23CD1A" w:rsidR="2A252BFF">
              <w:rPr>
                <w:rFonts w:ascii="Arial" w:hAnsi="Arial" w:cs="Arial"/>
                <w:sz w:val="14"/>
                <w:szCs w:val="14"/>
              </w:rPr>
              <w:t>0</w:t>
            </w:r>
            <w:r w:rsidRPr="1F23CD1A" w:rsidR="00D625F3">
              <w:rPr>
                <w:rFonts w:ascii="Arial" w:hAnsi="Arial" w:cs="Arial"/>
                <w:sz w:val="14"/>
                <w:szCs w:val="14"/>
              </w:rPr>
              <w:t xml:space="preserve"> d</w:t>
            </w:r>
            <w:r w:rsidRPr="1F23CD1A" w:rsidR="00D625F3">
              <w:rPr>
                <w:rFonts w:ascii="Arial" w:hAnsi="Arial" w:cs="Arial"/>
                <w:sz w:val="14"/>
                <w:szCs w:val="14"/>
              </w:rPr>
              <w:t>ías hábiles. Transcurrido dicho plazo, sin que el IFT requiera alguna aclaración, se tendrá por cumplida la obligación de entrega de la información.</w:t>
            </w:r>
          </w:p>
          <w:p w:rsidRPr="00D625F3" w:rsidR="00D625F3" w:rsidP="00D625F3" w:rsidRDefault="00D625F3" w14:paraId="2AB8FF94" w14:textId="77777777">
            <w:pPr>
              <w:rPr>
                <w:rFonts w:ascii="Arial" w:hAnsi="Arial" w:cs="Arial"/>
                <w:sz w:val="14"/>
                <w:szCs w:val="14"/>
              </w:rPr>
            </w:pPr>
          </w:p>
          <w:p w:rsidRPr="00D625F3" w:rsidR="00D625F3" w:rsidP="00D625F3" w:rsidRDefault="00D625F3" w14:paraId="16319781" w14:textId="77777777">
            <w:pPr>
              <w:rPr>
                <w:rFonts w:ascii="Arial" w:hAnsi="Arial" w:cs="Arial"/>
                <w:sz w:val="14"/>
                <w:szCs w:val="14"/>
              </w:rPr>
            </w:pPr>
            <w:r w:rsidRPr="00D625F3">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D625F3" w:rsidR="00D625F3" w:rsidP="00D625F3" w:rsidRDefault="00D625F3" w14:paraId="078DDA77" w14:textId="77777777">
            <w:pPr>
              <w:rPr>
                <w:rFonts w:ascii="Arial" w:hAnsi="Arial" w:cs="Arial"/>
                <w:sz w:val="14"/>
                <w:szCs w:val="14"/>
              </w:rPr>
            </w:pPr>
          </w:p>
          <w:p w:rsidRPr="00D625F3" w:rsidR="00D625F3" w:rsidP="00D625F3" w:rsidRDefault="00D625F3" w14:paraId="6802B19A" w14:textId="77777777">
            <w:pPr>
              <w:rPr>
                <w:rFonts w:ascii="Arial" w:hAnsi="Arial" w:cs="Arial"/>
                <w:sz w:val="14"/>
                <w:szCs w:val="14"/>
              </w:rPr>
            </w:pPr>
            <w:r w:rsidRPr="00D625F3">
              <w:rPr>
                <w:rFonts w:ascii="Arial" w:hAnsi="Arial" w:cs="Arial"/>
                <w:sz w:val="14"/>
                <w:szCs w:val="14"/>
              </w:rPr>
              <w:t>Para el procedimiento de solicitud de rectificación:</w:t>
            </w:r>
          </w:p>
          <w:p w:rsidRPr="00D625F3" w:rsidR="00D625F3" w:rsidP="00D625F3" w:rsidRDefault="00D625F3" w14:paraId="4A644323" w14:textId="77777777">
            <w:pPr>
              <w:rPr>
                <w:rFonts w:ascii="Arial" w:hAnsi="Arial" w:cs="Arial"/>
                <w:sz w:val="14"/>
                <w:szCs w:val="14"/>
              </w:rPr>
            </w:pPr>
          </w:p>
          <w:p w:rsidRPr="00D625F3" w:rsidR="00D625F3" w:rsidP="00D625F3" w:rsidRDefault="00D625F3" w14:paraId="03708450" w14:textId="77777777">
            <w:pPr>
              <w:rPr>
                <w:rFonts w:ascii="Arial" w:hAnsi="Arial" w:cs="Arial"/>
                <w:sz w:val="14"/>
                <w:szCs w:val="14"/>
              </w:rPr>
            </w:pPr>
            <w:r w:rsidRPr="00D625F3">
              <w:rPr>
                <w:rFonts w:ascii="Arial" w:hAnsi="Arial" w:cs="Arial"/>
                <w:sz w:val="14"/>
                <w:szCs w:val="14"/>
              </w:rPr>
              <w:t xml:space="preserve">El plazo máximo de resolución del trámite por parte del IFT, a partir de la recepción de la presente solicitud, será de 50 días hábiles. </w:t>
            </w:r>
          </w:p>
          <w:p w:rsidRPr="00D625F3" w:rsidR="00D625F3" w:rsidP="00D625F3" w:rsidRDefault="00D625F3" w14:paraId="0E90A870" w14:textId="77777777">
            <w:pPr>
              <w:rPr>
                <w:rFonts w:ascii="Arial" w:hAnsi="Arial" w:cs="Arial"/>
                <w:sz w:val="14"/>
                <w:szCs w:val="14"/>
              </w:rPr>
            </w:pPr>
          </w:p>
          <w:p w:rsidRPr="00D625F3" w:rsidR="00D625F3" w:rsidP="00D625F3" w:rsidRDefault="00D625F3" w14:paraId="60CA8CD6" w14:textId="77777777">
            <w:pPr>
              <w:rPr>
                <w:rFonts w:ascii="Arial" w:hAnsi="Arial" w:cs="Arial"/>
                <w:sz w:val="14"/>
                <w:szCs w:val="14"/>
              </w:rPr>
            </w:pPr>
            <w:r w:rsidRPr="00D625F3">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D625F3" w:rsidR="00D625F3" w:rsidP="00D625F3" w:rsidRDefault="00D625F3" w14:paraId="18CC0AFD" w14:textId="6A23218A">
            <w:pPr>
              <w:rPr>
                <w:rFonts w:ascii="Arial" w:hAnsi="Arial" w:cs="Arial"/>
                <w:sz w:val="14"/>
                <w:szCs w:val="14"/>
              </w:rPr>
            </w:pPr>
          </w:p>
        </w:tc>
      </w:tr>
      <w:tr w:rsidRPr="00D625F3" w:rsidR="00D625F3" w:rsidTr="1F23CD1A" w14:paraId="0C6D689C" w14:textId="77777777">
        <w:trPr>
          <w:trHeight w:val="72"/>
        </w:trPr>
        <w:tc>
          <w:tcPr>
            <w:tcW w:w="10083" w:type="dxa"/>
            <w:gridSpan w:val="26"/>
            <w:tcMar/>
          </w:tcPr>
          <w:p w:rsidRPr="00D625F3" w:rsidR="00D625F3" w:rsidP="00D625F3" w:rsidRDefault="00D625F3" w14:paraId="11628AA4" w14:textId="77777777">
            <w:pPr>
              <w:rPr>
                <w:rFonts w:ascii="Arial" w:hAnsi="Arial" w:cs="Arial"/>
                <w:sz w:val="20"/>
                <w:szCs w:val="20"/>
              </w:rPr>
            </w:pPr>
          </w:p>
        </w:tc>
      </w:tr>
      <w:tr w:rsidRPr="00D625F3" w:rsidR="00D625F3" w:rsidTr="1F23CD1A" w14:paraId="65A01D90" w14:textId="77777777">
        <w:trPr>
          <w:trHeight w:val="40"/>
        </w:trPr>
        <w:tc>
          <w:tcPr>
            <w:tcW w:w="10083" w:type="dxa"/>
            <w:gridSpan w:val="26"/>
            <w:shd w:val="clear" w:color="auto" w:fill="BFBFBF" w:themeFill="background1" w:themeFillShade="BF"/>
            <w:tcMar/>
            <w:vAlign w:val="center"/>
          </w:tcPr>
          <w:p w:rsidRPr="00D625F3" w:rsidR="00D625F3" w:rsidP="00D625F3" w:rsidRDefault="00D625F3" w14:paraId="65E036B8" w14:textId="77777777">
            <w:pPr>
              <w:jc w:val="center"/>
              <w:rPr>
                <w:rFonts w:ascii="Arial" w:hAnsi="Arial" w:cs="Arial"/>
                <w:b/>
                <w:sz w:val="18"/>
                <w:szCs w:val="18"/>
              </w:rPr>
            </w:pPr>
            <w:r w:rsidRPr="00D625F3">
              <w:rPr>
                <w:rFonts w:ascii="Arial" w:hAnsi="Arial" w:cs="Arial"/>
                <w:b/>
                <w:sz w:val="18"/>
                <w:szCs w:val="18"/>
              </w:rPr>
              <w:t>FUNDAMENTO JURÍDICO DEL TRÁMITE</w:t>
            </w:r>
          </w:p>
        </w:tc>
      </w:tr>
      <w:tr w:rsidRPr="00D625F3" w:rsidR="00D625F3" w:rsidTr="1F23CD1A" w14:paraId="7E0425D1" w14:textId="77777777">
        <w:trPr>
          <w:trHeight w:val="40"/>
        </w:trPr>
        <w:tc>
          <w:tcPr>
            <w:tcW w:w="10083" w:type="dxa"/>
            <w:gridSpan w:val="26"/>
            <w:shd w:val="clear" w:color="auto" w:fill="FFFFFF" w:themeFill="background1"/>
            <w:tcMar/>
          </w:tcPr>
          <w:p w:rsidR="00D625F3" w:rsidP="00D625F3" w:rsidRDefault="00D625F3" w14:paraId="1128D847" w14:textId="7D345423">
            <w:pPr>
              <w:jc w:val="center"/>
              <w:rPr>
                <w:rFonts w:ascii="Arial" w:hAnsi="Arial" w:cs="Arial"/>
                <w:b w:val="1"/>
                <w:bCs w:val="1"/>
                <w:sz w:val="18"/>
                <w:szCs w:val="18"/>
              </w:rPr>
            </w:pPr>
          </w:p>
          <w:p w:rsidR="00746923" w:rsidP="4BD4AAC8" w:rsidRDefault="00746923" w14:paraId="4354F527" w14:textId="77777777" w14:noSpellErr="1">
            <w:pPr>
              <w:rPr>
                <w:rFonts w:ascii="Arial" w:hAnsi="Arial" w:cs="Arial"/>
                <w:b w:val="1"/>
                <w:bCs w:val="1"/>
                <w:sz w:val="14"/>
                <w:szCs w:val="14"/>
              </w:rPr>
            </w:pPr>
            <w:r w:rsidRPr="1F23CD1A" w:rsidR="00746923">
              <w:rPr>
                <w:rFonts w:ascii="Arial" w:hAnsi="Arial" w:cs="Arial"/>
                <w:sz w:val="14"/>
                <w:szCs w:val="14"/>
              </w:rPr>
              <w:t xml:space="preserve">Artículo 292 de la </w:t>
            </w:r>
            <w:r w:rsidRPr="1F23CD1A" w:rsidR="00746923">
              <w:rPr>
                <w:rFonts w:ascii="Arial" w:hAnsi="Arial" w:cs="Arial"/>
                <w:b w:val="1"/>
                <w:bCs w:val="1"/>
                <w:sz w:val="14"/>
                <w:szCs w:val="14"/>
              </w:rPr>
              <w:t>Ley Federal de Telecomunicaciones y Radiodifusión.</w:t>
            </w:r>
          </w:p>
          <w:p w:rsidRPr="00D625F3" w:rsidR="00746923" w:rsidP="00D625F3" w:rsidRDefault="00746923" w14:paraId="5B8CCB02" w14:textId="77777777">
            <w:pPr>
              <w:jc w:val="center"/>
              <w:rPr>
                <w:rFonts w:ascii="Arial" w:hAnsi="Arial" w:cs="Arial"/>
                <w:b/>
                <w:bCs/>
                <w:sz w:val="18"/>
                <w:szCs w:val="18"/>
              </w:rPr>
            </w:pPr>
          </w:p>
          <w:p w:rsidRPr="00D625F3" w:rsidR="00D625F3" w:rsidP="00D625F3" w:rsidRDefault="00D625F3" w14:paraId="4F216159" w14:textId="0F26339D">
            <w:pPr>
              <w:rPr>
                <w:rFonts w:ascii="Arial" w:hAnsi="Arial" w:cs="Arial"/>
                <w:sz w:val="14"/>
                <w:szCs w:val="14"/>
              </w:rPr>
            </w:pPr>
            <w:bookmarkStart w:name="_GoBack" w:id="37"/>
            <w:bookmarkEnd w:id="37"/>
            <w:r w:rsidRPr="00D625F3">
              <w:rPr>
                <w:rFonts w:ascii="Arial" w:hAnsi="Arial" w:cs="Arial"/>
                <w:sz w:val="14"/>
                <w:szCs w:val="14"/>
              </w:rPr>
              <w:t>Para el tipo de trámite de entrega periódica de información estadística:</w:t>
            </w:r>
          </w:p>
          <w:p w:rsidRPr="00D625F3" w:rsidR="00D625F3" w:rsidP="00D625F3" w:rsidRDefault="00D625F3" w14:paraId="6966FE53" w14:textId="77D3F10C">
            <w:pPr>
              <w:rPr>
                <w:rFonts w:ascii="Arial" w:hAnsi="Arial" w:cs="Arial"/>
                <w:sz w:val="14"/>
                <w:szCs w:val="14"/>
              </w:rPr>
            </w:pPr>
          </w:p>
          <w:p w:rsidRPr="00D625F3" w:rsidR="00D625F3" w:rsidP="00D625F3" w:rsidRDefault="00D625F3" w14:paraId="4037C041" w14:textId="6F5BC3DF">
            <w:pPr>
              <w:ind w:left="708"/>
              <w:rPr>
                <w:rFonts w:ascii="Arial" w:hAnsi="Arial" w:cs="Arial"/>
                <w:sz w:val="14"/>
                <w:szCs w:val="14"/>
              </w:rPr>
            </w:pPr>
            <w:r w:rsidRPr="00D625F3">
              <w:rPr>
                <w:rFonts w:ascii="Arial" w:hAnsi="Arial" w:cs="Arial"/>
                <w:sz w:val="14"/>
                <w:szCs w:val="14"/>
              </w:rPr>
              <w:t xml:space="preserve">Lineamientos VIGÉSIMO PRIMERO y VIGÉSIMO TERCERO de los </w:t>
            </w:r>
            <w:r w:rsidRPr="00D625F3">
              <w:rPr>
                <w:rFonts w:ascii="Arial" w:hAnsi="Arial" w:cs="Arial"/>
                <w:b/>
                <w:bCs/>
                <w:sz w:val="14"/>
                <w:szCs w:val="14"/>
              </w:rPr>
              <w:t>Lineamientos para integrar el Acervo Estadístico del Instituto Federal de Telecomunicaciones.</w:t>
            </w:r>
          </w:p>
          <w:p w:rsidRPr="00D625F3" w:rsidR="00D625F3" w:rsidP="00D625F3" w:rsidRDefault="00D625F3" w14:paraId="3A75E903" w14:textId="2923BA27">
            <w:pPr>
              <w:rPr>
                <w:rFonts w:ascii="Arial" w:hAnsi="Arial" w:cs="Arial"/>
                <w:sz w:val="14"/>
                <w:szCs w:val="14"/>
              </w:rPr>
            </w:pPr>
          </w:p>
          <w:p w:rsidRPr="00D625F3" w:rsidR="00D625F3" w:rsidP="00D625F3" w:rsidRDefault="00D625F3" w14:paraId="2A7A71C5" w14:textId="57EF7135">
            <w:pPr>
              <w:rPr>
                <w:rFonts w:ascii="Arial" w:hAnsi="Arial" w:cs="Arial"/>
                <w:sz w:val="14"/>
                <w:szCs w:val="14"/>
              </w:rPr>
            </w:pPr>
            <w:r w:rsidRPr="00D625F3">
              <w:rPr>
                <w:rFonts w:ascii="Arial" w:hAnsi="Arial" w:cs="Arial"/>
                <w:sz w:val="14"/>
                <w:szCs w:val="14"/>
              </w:rPr>
              <w:lastRenderedPageBreak/>
              <w:t>Para el tipo de trámite de rectificación de información previamente entregada:</w:t>
            </w:r>
          </w:p>
          <w:p w:rsidRPr="00D625F3" w:rsidR="00D625F3" w:rsidP="00D625F3" w:rsidRDefault="00D625F3" w14:paraId="4ECED291" w14:textId="08D43A77">
            <w:pPr>
              <w:rPr>
                <w:rFonts w:ascii="Arial" w:hAnsi="Arial" w:cs="Arial"/>
                <w:sz w:val="14"/>
                <w:szCs w:val="14"/>
              </w:rPr>
            </w:pPr>
          </w:p>
          <w:p w:rsidRPr="00D625F3" w:rsidR="00D625F3" w:rsidP="00D625F3" w:rsidRDefault="00D625F3" w14:paraId="492B387F" w14:textId="484A8EF4">
            <w:pPr>
              <w:ind w:left="708"/>
              <w:rPr>
                <w:rFonts w:ascii="Arial" w:hAnsi="Arial" w:cs="Arial"/>
                <w:sz w:val="14"/>
                <w:szCs w:val="14"/>
              </w:rPr>
            </w:pPr>
            <w:r w:rsidRPr="00D625F3">
              <w:rPr>
                <w:rFonts w:ascii="Arial" w:hAnsi="Arial" w:cs="Arial"/>
                <w:sz w:val="14"/>
                <w:szCs w:val="14"/>
              </w:rPr>
              <w:t xml:space="preserve">Lineamiento VIGÉSIMO QUINTO de los </w:t>
            </w:r>
            <w:r w:rsidRPr="00D625F3">
              <w:rPr>
                <w:rFonts w:ascii="Arial" w:hAnsi="Arial" w:cs="Arial"/>
                <w:b/>
                <w:bCs/>
                <w:sz w:val="14"/>
                <w:szCs w:val="14"/>
              </w:rPr>
              <w:t>Lineamientos para integrar el Acervo Estadístico del Instituto Federal de Telecomunicaciones.</w:t>
            </w:r>
          </w:p>
          <w:p w:rsidRPr="00D625F3" w:rsidR="00D625F3" w:rsidP="00D625F3" w:rsidRDefault="00D625F3" w14:paraId="44013968" w14:textId="0CB18C92">
            <w:pPr>
              <w:rPr>
                <w:rFonts w:ascii="Arial" w:hAnsi="Arial" w:cs="Arial"/>
                <w:b/>
                <w:bCs/>
                <w:sz w:val="18"/>
                <w:szCs w:val="18"/>
              </w:rPr>
            </w:pPr>
          </w:p>
        </w:tc>
      </w:tr>
    </w:tbl>
    <w:p w:rsidRPr="00D625F3" w:rsidR="00F542EE" w:rsidRDefault="00F542EE" w14:paraId="2985EEFA" w14:textId="3E0A4FBF">
      <w:pPr>
        <w:rPr>
          <w:rFonts w:ascii="Arial" w:hAnsi="Arial" w:eastAsia="Times New Roman" w:cs="Arial"/>
          <w:sz w:val="18"/>
          <w:szCs w:val="14"/>
          <w:lang w:eastAsia="es-MX"/>
        </w:rPr>
      </w:pPr>
    </w:p>
    <w:p w:rsidRPr="00D625F3" w:rsidR="008B36FC" w:rsidP="008B36FC" w:rsidRDefault="008B36FC" w14:paraId="05892CA4" w14:textId="77777777">
      <w:pPr>
        <w:spacing w:after="0"/>
        <w:rPr>
          <w:rFonts w:ascii="Arial" w:hAnsi="Arial" w:cs="Arial"/>
          <w:sz w:val="18"/>
          <w:szCs w:val="18"/>
        </w:rPr>
      </w:pPr>
    </w:p>
    <w:p w:rsidRPr="00D625F3" w:rsidR="00F542EE" w:rsidP="7B4F53E6" w:rsidRDefault="00F542EE" w14:paraId="37D54C8C" w14:textId="7553FCB6">
      <w:pPr>
        <w:rPr>
          <w:rFonts w:ascii="Arial" w:hAnsi="Arial" w:cs="Arial"/>
          <w:b/>
          <w:bCs/>
          <w:sz w:val="18"/>
          <w:szCs w:val="18"/>
        </w:rPr>
      </w:pPr>
    </w:p>
    <w:sectPr w:rsidRPr="00D625F3" w:rsidR="00F542EE" w:rsidSect="00EE1629">
      <w:headerReference w:type="even" r:id="rId16"/>
      <w:headerReference w:type="default" r:id="rId17"/>
      <w:footerReference w:type="even" r:id="rId18"/>
      <w:footerReference w:type="default" r:id="rId19"/>
      <w:headerReference w:type="first" r:id="rId20"/>
      <w:footerReference w:type="first" r:id="rId21"/>
      <w:pgSz w:w="12240" w:h="15840" w:orient="portrait"/>
      <w:pgMar w:top="2268" w:right="1077" w:bottom="1361" w:left="1077"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D13" w:rsidP="00FE3464" w:rsidRDefault="00B90D13" w14:paraId="7149F349" w14:textId="77777777">
      <w:pPr>
        <w:spacing w:after="0" w:line="240" w:lineRule="auto"/>
      </w:pPr>
      <w:r>
        <w:separator/>
      </w:r>
    </w:p>
  </w:endnote>
  <w:endnote w:type="continuationSeparator" w:id="0">
    <w:p w:rsidR="00B90D13" w:rsidP="00FE3464" w:rsidRDefault="00B90D13" w14:paraId="5570AE4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2EE" w:rsidRDefault="00F542EE" w14:paraId="7A72C51E"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2EE" w:rsidRDefault="00F542EE" w14:paraId="6509F939"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2EE" w:rsidRDefault="00F542EE" w14:paraId="639C0656"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D13" w:rsidP="00FE3464" w:rsidRDefault="00B90D13" w14:paraId="50B967CD" w14:textId="77777777">
      <w:pPr>
        <w:spacing w:after="0" w:line="240" w:lineRule="auto"/>
      </w:pPr>
      <w:r>
        <w:separator/>
      </w:r>
    </w:p>
  </w:footnote>
  <w:footnote w:type="continuationSeparator" w:id="0">
    <w:p w:rsidR="00B90D13" w:rsidP="00FE3464" w:rsidRDefault="00B90D13" w14:paraId="0C9D5E9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2EE" w:rsidRDefault="00F542EE" w14:paraId="08A43952"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2EE" w:rsidRDefault="00F542EE" w14:paraId="3787E353" w14:textId="7777777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2EE" w:rsidRDefault="00F542EE" w14:paraId="1AAD1BE6"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178D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3AAE73"/>
    <w:multiLevelType w:val="hybridMultilevel"/>
    <w:tmpl w:val="B27A8BCC"/>
    <w:lvl w:ilvl="0" w:tplc="9FD2E152">
      <w:start w:val="2"/>
      <w:numFmt w:val="upperLetter"/>
      <w:lvlText w:val="%1."/>
      <w:lvlJc w:val="left"/>
      <w:pPr>
        <w:ind w:left="720" w:hanging="360"/>
      </w:pPr>
    </w:lvl>
    <w:lvl w:ilvl="1" w:tplc="88268FF4">
      <w:start w:val="1"/>
      <w:numFmt w:val="lowerLetter"/>
      <w:lvlText w:val="%2."/>
      <w:lvlJc w:val="left"/>
      <w:pPr>
        <w:ind w:left="1440" w:hanging="360"/>
      </w:pPr>
    </w:lvl>
    <w:lvl w:ilvl="2" w:tplc="2F702566">
      <w:start w:val="1"/>
      <w:numFmt w:val="lowerRoman"/>
      <w:lvlText w:val="%3."/>
      <w:lvlJc w:val="right"/>
      <w:pPr>
        <w:ind w:left="2160" w:hanging="180"/>
      </w:pPr>
    </w:lvl>
    <w:lvl w:ilvl="3" w:tplc="241CC4D4">
      <w:start w:val="1"/>
      <w:numFmt w:val="decimal"/>
      <w:lvlText w:val="%4."/>
      <w:lvlJc w:val="left"/>
      <w:pPr>
        <w:ind w:left="2880" w:hanging="360"/>
      </w:pPr>
    </w:lvl>
    <w:lvl w:ilvl="4" w:tplc="A12CA956">
      <w:start w:val="1"/>
      <w:numFmt w:val="lowerLetter"/>
      <w:lvlText w:val="%5."/>
      <w:lvlJc w:val="left"/>
      <w:pPr>
        <w:ind w:left="3600" w:hanging="360"/>
      </w:pPr>
    </w:lvl>
    <w:lvl w:ilvl="5" w:tplc="BCA219D2">
      <w:start w:val="1"/>
      <w:numFmt w:val="lowerRoman"/>
      <w:lvlText w:val="%6."/>
      <w:lvlJc w:val="right"/>
      <w:pPr>
        <w:ind w:left="4320" w:hanging="180"/>
      </w:pPr>
    </w:lvl>
    <w:lvl w:ilvl="6" w:tplc="DB04C292">
      <w:start w:val="1"/>
      <w:numFmt w:val="decimal"/>
      <w:lvlText w:val="%7."/>
      <w:lvlJc w:val="left"/>
      <w:pPr>
        <w:ind w:left="5040" w:hanging="360"/>
      </w:pPr>
    </w:lvl>
    <w:lvl w:ilvl="7" w:tplc="0A34C556">
      <w:start w:val="1"/>
      <w:numFmt w:val="lowerLetter"/>
      <w:lvlText w:val="%8."/>
      <w:lvlJc w:val="left"/>
      <w:pPr>
        <w:ind w:left="5760" w:hanging="360"/>
      </w:pPr>
    </w:lvl>
    <w:lvl w:ilvl="8" w:tplc="FC2E00AE">
      <w:start w:val="1"/>
      <w:numFmt w:val="lowerRoman"/>
      <w:lvlText w:val="%9."/>
      <w:lvlJc w:val="right"/>
      <w:pPr>
        <w:ind w:left="6480" w:hanging="180"/>
      </w:pPr>
    </w:lvl>
  </w:abstractNum>
  <w:abstractNum w:abstractNumId="6" w15:restartNumberingAfterBreak="0">
    <w:nsid w:val="3013055F"/>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7A37A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B620D7"/>
    <w:multiLevelType w:val="hybridMultilevel"/>
    <w:tmpl w:val="D7BCF6A4"/>
    <w:lvl w:ilvl="0" w:tplc="B2A274E4">
      <w:start w:val="3"/>
      <w:numFmt w:val="upperLetter"/>
      <w:lvlText w:val="%1."/>
      <w:lvlJc w:val="left"/>
      <w:pPr>
        <w:ind w:left="720" w:hanging="360"/>
      </w:pPr>
    </w:lvl>
    <w:lvl w:ilvl="1" w:tplc="D6064E10">
      <w:start w:val="1"/>
      <w:numFmt w:val="lowerLetter"/>
      <w:lvlText w:val="%2."/>
      <w:lvlJc w:val="left"/>
      <w:pPr>
        <w:ind w:left="1440" w:hanging="360"/>
      </w:pPr>
    </w:lvl>
    <w:lvl w:ilvl="2" w:tplc="429CBAC0">
      <w:start w:val="1"/>
      <w:numFmt w:val="lowerRoman"/>
      <w:lvlText w:val="%3."/>
      <w:lvlJc w:val="right"/>
      <w:pPr>
        <w:ind w:left="2160" w:hanging="180"/>
      </w:pPr>
    </w:lvl>
    <w:lvl w:ilvl="3" w:tplc="F66658E8">
      <w:start w:val="1"/>
      <w:numFmt w:val="decimal"/>
      <w:lvlText w:val="%4."/>
      <w:lvlJc w:val="left"/>
      <w:pPr>
        <w:ind w:left="2880" w:hanging="360"/>
      </w:pPr>
    </w:lvl>
    <w:lvl w:ilvl="4" w:tplc="3080ED80">
      <w:start w:val="1"/>
      <w:numFmt w:val="lowerLetter"/>
      <w:lvlText w:val="%5."/>
      <w:lvlJc w:val="left"/>
      <w:pPr>
        <w:ind w:left="3600" w:hanging="360"/>
      </w:pPr>
    </w:lvl>
    <w:lvl w:ilvl="5" w:tplc="FD3EE5DA">
      <w:start w:val="1"/>
      <w:numFmt w:val="lowerRoman"/>
      <w:lvlText w:val="%6."/>
      <w:lvlJc w:val="right"/>
      <w:pPr>
        <w:ind w:left="4320" w:hanging="180"/>
      </w:pPr>
    </w:lvl>
    <w:lvl w:ilvl="6" w:tplc="72BCFDA8">
      <w:start w:val="1"/>
      <w:numFmt w:val="decimal"/>
      <w:lvlText w:val="%7."/>
      <w:lvlJc w:val="left"/>
      <w:pPr>
        <w:ind w:left="5040" w:hanging="360"/>
      </w:pPr>
    </w:lvl>
    <w:lvl w:ilvl="7" w:tplc="C47A3912">
      <w:start w:val="1"/>
      <w:numFmt w:val="lowerLetter"/>
      <w:lvlText w:val="%8."/>
      <w:lvlJc w:val="left"/>
      <w:pPr>
        <w:ind w:left="5760" w:hanging="360"/>
      </w:pPr>
    </w:lvl>
    <w:lvl w:ilvl="8" w:tplc="AF0E1742">
      <w:start w:val="1"/>
      <w:numFmt w:val="lowerRoman"/>
      <w:lvlText w:val="%9."/>
      <w:lvlJc w:val="right"/>
      <w:pPr>
        <w:ind w:left="6480" w:hanging="180"/>
      </w:pPr>
    </w:lvl>
  </w:abstractNum>
  <w:abstractNum w:abstractNumId="10" w15:restartNumberingAfterBreak="0">
    <w:nsid w:val="454D1870"/>
    <w:multiLevelType w:val="hybridMultilevel"/>
    <w:tmpl w:val="8D5CA4A6"/>
    <w:lvl w:ilvl="0" w:tplc="149E7040">
      <w:start w:val="4"/>
      <w:numFmt w:val="upperLetter"/>
      <w:lvlText w:val="%1."/>
      <w:lvlJc w:val="left"/>
      <w:pPr>
        <w:ind w:left="720" w:hanging="360"/>
      </w:pPr>
    </w:lvl>
    <w:lvl w:ilvl="1" w:tplc="D9040AC6">
      <w:start w:val="1"/>
      <w:numFmt w:val="lowerLetter"/>
      <w:lvlText w:val="%2."/>
      <w:lvlJc w:val="left"/>
      <w:pPr>
        <w:ind w:left="1440" w:hanging="360"/>
      </w:pPr>
    </w:lvl>
    <w:lvl w:ilvl="2" w:tplc="8A94AF88">
      <w:start w:val="1"/>
      <w:numFmt w:val="lowerRoman"/>
      <w:lvlText w:val="%3."/>
      <w:lvlJc w:val="right"/>
      <w:pPr>
        <w:ind w:left="2160" w:hanging="180"/>
      </w:pPr>
    </w:lvl>
    <w:lvl w:ilvl="3" w:tplc="673A832E">
      <w:start w:val="1"/>
      <w:numFmt w:val="decimal"/>
      <w:lvlText w:val="%4."/>
      <w:lvlJc w:val="left"/>
      <w:pPr>
        <w:ind w:left="2880" w:hanging="360"/>
      </w:pPr>
    </w:lvl>
    <w:lvl w:ilvl="4" w:tplc="1770A90A">
      <w:start w:val="1"/>
      <w:numFmt w:val="lowerLetter"/>
      <w:lvlText w:val="%5."/>
      <w:lvlJc w:val="left"/>
      <w:pPr>
        <w:ind w:left="3600" w:hanging="360"/>
      </w:pPr>
    </w:lvl>
    <w:lvl w:ilvl="5" w:tplc="6DD03D98">
      <w:start w:val="1"/>
      <w:numFmt w:val="lowerRoman"/>
      <w:lvlText w:val="%6."/>
      <w:lvlJc w:val="right"/>
      <w:pPr>
        <w:ind w:left="4320" w:hanging="180"/>
      </w:pPr>
    </w:lvl>
    <w:lvl w:ilvl="6" w:tplc="561C0AD6">
      <w:start w:val="1"/>
      <w:numFmt w:val="decimal"/>
      <w:lvlText w:val="%7."/>
      <w:lvlJc w:val="left"/>
      <w:pPr>
        <w:ind w:left="5040" w:hanging="360"/>
      </w:pPr>
    </w:lvl>
    <w:lvl w:ilvl="7" w:tplc="31BED12C">
      <w:start w:val="1"/>
      <w:numFmt w:val="lowerLetter"/>
      <w:lvlText w:val="%8."/>
      <w:lvlJc w:val="left"/>
      <w:pPr>
        <w:ind w:left="5760" w:hanging="360"/>
      </w:pPr>
    </w:lvl>
    <w:lvl w:ilvl="8" w:tplc="36F6D910">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5AA18C3"/>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7F82F6"/>
    <w:multiLevelType w:val="hybridMultilevel"/>
    <w:tmpl w:val="85F0B7DC"/>
    <w:lvl w:ilvl="0" w:tplc="FCF4A306">
      <w:start w:val="1"/>
      <w:numFmt w:val="upperLetter"/>
      <w:lvlText w:val="%1."/>
      <w:lvlJc w:val="left"/>
      <w:pPr>
        <w:ind w:left="720" w:hanging="360"/>
      </w:pPr>
    </w:lvl>
    <w:lvl w:ilvl="1" w:tplc="88269A5E">
      <w:start w:val="1"/>
      <w:numFmt w:val="lowerLetter"/>
      <w:lvlText w:val="%2."/>
      <w:lvlJc w:val="left"/>
      <w:pPr>
        <w:ind w:left="1440" w:hanging="360"/>
      </w:pPr>
    </w:lvl>
    <w:lvl w:ilvl="2" w:tplc="94BEB2DA">
      <w:start w:val="1"/>
      <w:numFmt w:val="lowerRoman"/>
      <w:lvlText w:val="%3."/>
      <w:lvlJc w:val="right"/>
      <w:pPr>
        <w:ind w:left="2160" w:hanging="180"/>
      </w:pPr>
    </w:lvl>
    <w:lvl w:ilvl="3" w:tplc="F962D2F4">
      <w:start w:val="1"/>
      <w:numFmt w:val="decimal"/>
      <w:lvlText w:val="%4."/>
      <w:lvlJc w:val="left"/>
      <w:pPr>
        <w:ind w:left="2880" w:hanging="360"/>
      </w:pPr>
    </w:lvl>
    <w:lvl w:ilvl="4" w:tplc="7CBCAAF0">
      <w:start w:val="1"/>
      <w:numFmt w:val="lowerLetter"/>
      <w:lvlText w:val="%5."/>
      <w:lvlJc w:val="left"/>
      <w:pPr>
        <w:ind w:left="3600" w:hanging="360"/>
      </w:pPr>
    </w:lvl>
    <w:lvl w:ilvl="5" w:tplc="2E04D918">
      <w:start w:val="1"/>
      <w:numFmt w:val="lowerRoman"/>
      <w:lvlText w:val="%6."/>
      <w:lvlJc w:val="right"/>
      <w:pPr>
        <w:ind w:left="4320" w:hanging="180"/>
      </w:pPr>
    </w:lvl>
    <w:lvl w:ilvl="6" w:tplc="1460FABC">
      <w:start w:val="1"/>
      <w:numFmt w:val="decimal"/>
      <w:lvlText w:val="%7."/>
      <w:lvlJc w:val="left"/>
      <w:pPr>
        <w:ind w:left="5040" w:hanging="360"/>
      </w:pPr>
    </w:lvl>
    <w:lvl w:ilvl="7" w:tplc="835A71BA">
      <w:start w:val="1"/>
      <w:numFmt w:val="lowerLetter"/>
      <w:lvlText w:val="%8."/>
      <w:lvlJc w:val="left"/>
      <w:pPr>
        <w:ind w:left="5760" w:hanging="360"/>
      </w:pPr>
    </w:lvl>
    <w:lvl w:ilvl="8" w:tplc="907C6E08">
      <w:start w:val="1"/>
      <w:numFmt w:val="lowerRoman"/>
      <w:lvlText w:val="%9."/>
      <w:lvlJc w:val="right"/>
      <w:pPr>
        <w:ind w:left="6480" w:hanging="180"/>
      </w:pPr>
    </w:lvl>
  </w:abstractNum>
  <w:abstractNum w:abstractNumId="16" w15:restartNumberingAfterBreak="0">
    <w:nsid w:val="7DD35A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15"/>
  </w:num>
  <w:num w:numId="5">
    <w:abstractNumId w:val="16"/>
  </w:num>
  <w:num w:numId="6">
    <w:abstractNumId w:val="7"/>
  </w:num>
  <w:num w:numId="7">
    <w:abstractNumId w:val="0"/>
  </w:num>
  <w:num w:numId="8">
    <w:abstractNumId w:val="13"/>
  </w:num>
  <w:num w:numId="9">
    <w:abstractNumId w:val="6"/>
  </w:num>
  <w:num w:numId="10">
    <w:abstractNumId w:val="12"/>
  </w:num>
  <w:num w:numId="11">
    <w:abstractNumId w:val="8"/>
  </w:num>
  <w:num w:numId="12">
    <w:abstractNumId w:val="3"/>
  </w:num>
  <w:num w:numId="13">
    <w:abstractNumId w:val="2"/>
  </w:num>
  <w:num w:numId="14">
    <w:abstractNumId w:val="11"/>
  </w:num>
  <w:num w:numId="15">
    <w:abstractNumId w:val="14"/>
  </w:num>
  <w:num w:numId="16">
    <w:abstractNumId w:val="1"/>
  </w:num>
  <w:num w:numId="17">
    <w:abstractNumId w:val="4"/>
  </w:num>
</w:numbering>
</file>

<file path=word/people.xml><?xml version="1.0" encoding="utf-8"?>
<w15:people xmlns:mc="http://schemas.openxmlformats.org/markup-compatibility/2006" xmlns:w15="http://schemas.microsoft.com/office/word/2012/wordml" mc:Ignorable="w15">
  <w15:person w15:author="Juan Carlos Bonifacio Ramirez">
    <w15:presenceInfo w15:providerId="AD" w15:userId="S::juan.bonifacio@ift.org.mx::f5576ce6-1486-4054-abc1-55fbab5e9b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6FC"/>
    <w:rsid w:val="000130D7"/>
    <w:rsid w:val="000902D0"/>
    <w:rsid w:val="0009348F"/>
    <w:rsid w:val="000B7E85"/>
    <w:rsid w:val="000C4E95"/>
    <w:rsid w:val="000E6DE9"/>
    <w:rsid w:val="00104B32"/>
    <w:rsid w:val="001D524D"/>
    <w:rsid w:val="00272F60"/>
    <w:rsid w:val="00286779"/>
    <w:rsid w:val="00331461"/>
    <w:rsid w:val="00342756"/>
    <w:rsid w:val="0038542B"/>
    <w:rsid w:val="003E2BA3"/>
    <w:rsid w:val="003F48DA"/>
    <w:rsid w:val="0046756C"/>
    <w:rsid w:val="00475B63"/>
    <w:rsid w:val="0049571A"/>
    <w:rsid w:val="004D62DD"/>
    <w:rsid w:val="00521F32"/>
    <w:rsid w:val="00531812"/>
    <w:rsid w:val="00553057"/>
    <w:rsid w:val="005B84F6"/>
    <w:rsid w:val="005E4A32"/>
    <w:rsid w:val="005E6913"/>
    <w:rsid w:val="006E6FB1"/>
    <w:rsid w:val="006F7A48"/>
    <w:rsid w:val="0072219F"/>
    <w:rsid w:val="00746923"/>
    <w:rsid w:val="00764681"/>
    <w:rsid w:val="0079688B"/>
    <w:rsid w:val="007D2656"/>
    <w:rsid w:val="008B36FC"/>
    <w:rsid w:val="00906BC2"/>
    <w:rsid w:val="009667F5"/>
    <w:rsid w:val="009808F7"/>
    <w:rsid w:val="009A5603"/>
    <w:rsid w:val="009D0A88"/>
    <w:rsid w:val="00A5510C"/>
    <w:rsid w:val="00A96877"/>
    <w:rsid w:val="00AA209F"/>
    <w:rsid w:val="00AB5212"/>
    <w:rsid w:val="00ADF32C"/>
    <w:rsid w:val="00AF1CE5"/>
    <w:rsid w:val="00B42E9C"/>
    <w:rsid w:val="00B43D52"/>
    <w:rsid w:val="00B66887"/>
    <w:rsid w:val="00B90D13"/>
    <w:rsid w:val="00BE616D"/>
    <w:rsid w:val="00C01AF3"/>
    <w:rsid w:val="00C4395D"/>
    <w:rsid w:val="00CE229C"/>
    <w:rsid w:val="00D03276"/>
    <w:rsid w:val="00D228CF"/>
    <w:rsid w:val="00D625F3"/>
    <w:rsid w:val="00DA1B30"/>
    <w:rsid w:val="00DA487A"/>
    <w:rsid w:val="00DE1F25"/>
    <w:rsid w:val="00E127A9"/>
    <w:rsid w:val="00E60B8D"/>
    <w:rsid w:val="00EE1629"/>
    <w:rsid w:val="00F542EE"/>
    <w:rsid w:val="00F75406"/>
    <w:rsid w:val="00FC03DB"/>
    <w:rsid w:val="00FE3464"/>
    <w:rsid w:val="01FB9CB9"/>
    <w:rsid w:val="024A5C5E"/>
    <w:rsid w:val="02FB6343"/>
    <w:rsid w:val="0365F0F9"/>
    <w:rsid w:val="0375221A"/>
    <w:rsid w:val="03805AB2"/>
    <w:rsid w:val="038AB8D4"/>
    <w:rsid w:val="03A84116"/>
    <w:rsid w:val="03AFFB5E"/>
    <w:rsid w:val="03B92313"/>
    <w:rsid w:val="0415825D"/>
    <w:rsid w:val="04A6AF18"/>
    <w:rsid w:val="05797B6B"/>
    <w:rsid w:val="058FD7BB"/>
    <w:rsid w:val="07029ED4"/>
    <w:rsid w:val="070E320F"/>
    <w:rsid w:val="072F5E6F"/>
    <w:rsid w:val="07941387"/>
    <w:rsid w:val="07C09318"/>
    <w:rsid w:val="07F4742C"/>
    <w:rsid w:val="086ADE3D"/>
    <w:rsid w:val="0876A8AF"/>
    <w:rsid w:val="08ED7467"/>
    <w:rsid w:val="0A0A1AF1"/>
    <w:rsid w:val="0A75AF58"/>
    <w:rsid w:val="0AC81CB7"/>
    <w:rsid w:val="0B0876DD"/>
    <w:rsid w:val="0B72B0CE"/>
    <w:rsid w:val="0B77B671"/>
    <w:rsid w:val="0BF754E5"/>
    <w:rsid w:val="0C298265"/>
    <w:rsid w:val="0D0B5AF0"/>
    <w:rsid w:val="0DACC092"/>
    <w:rsid w:val="0EFA35E9"/>
    <w:rsid w:val="0F2E2AF7"/>
    <w:rsid w:val="0F35A8B9"/>
    <w:rsid w:val="0FD0A53B"/>
    <w:rsid w:val="0FEFBA66"/>
    <w:rsid w:val="1094D265"/>
    <w:rsid w:val="11550346"/>
    <w:rsid w:val="12174D88"/>
    <w:rsid w:val="123E761A"/>
    <w:rsid w:val="13FCADCB"/>
    <w:rsid w:val="140D49A1"/>
    <w:rsid w:val="14A4B40E"/>
    <w:rsid w:val="15B73C4E"/>
    <w:rsid w:val="1655B27C"/>
    <w:rsid w:val="165B2B44"/>
    <w:rsid w:val="1771DFE5"/>
    <w:rsid w:val="17ECE28A"/>
    <w:rsid w:val="17F70219"/>
    <w:rsid w:val="18170FBB"/>
    <w:rsid w:val="18948F41"/>
    <w:rsid w:val="19A17A91"/>
    <w:rsid w:val="19C47643"/>
    <w:rsid w:val="1A305FA2"/>
    <w:rsid w:val="1AB7C87B"/>
    <w:rsid w:val="1B29239F"/>
    <w:rsid w:val="1BA767F2"/>
    <w:rsid w:val="1C12997F"/>
    <w:rsid w:val="1C234CA0"/>
    <w:rsid w:val="1C2476D7"/>
    <w:rsid w:val="1CC718BF"/>
    <w:rsid w:val="1CF09810"/>
    <w:rsid w:val="1D296C40"/>
    <w:rsid w:val="1D73B46C"/>
    <w:rsid w:val="1E21A798"/>
    <w:rsid w:val="1ECD6883"/>
    <w:rsid w:val="1F23CD1A"/>
    <w:rsid w:val="1F2F4A8A"/>
    <w:rsid w:val="1F551061"/>
    <w:rsid w:val="1F989493"/>
    <w:rsid w:val="20B87946"/>
    <w:rsid w:val="223609F3"/>
    <w:rsid w:val="225E7D07"/>
    <w:rsid w:val="22EC4BEF"/>
    <w:rsid w:val="23622787"/>
    <w:rsid w:val="236BD54C"/>
    <w:rsid w:val="23831CCF"/>
    <w:rsid w:val="24392B99"/>
    <w:rsid w:val="252CC500"/>
    <w:rsid w:val="262E343D"/>
    <w:rsid w:val="2651A003"/>
    <w:rsid w:val="26B6E327"/>
    <w:rsid w:val="26B72629"/>
    <w:rsid w:val="26BAF281"/>
    <w:rsid w:val="26D7B2ED"/>
    <w:rsid w:val="26EA0DAF"/>
    <w:rsid w:val="2730A51F"/>
    <w:rsid w:val="28973D4C"/>
    <w:rsid w:val="299EA3C3"/>
    <w:rsid w:val="29B4CCCC"/>
    <w:rsid w:val="29CE0ABC"/>
    <w:rsid w:val="29F97A57"/>
    <w:rsid w:val="2A252BFF"/>
    <w:rsid w:val="2A852450"/>
    <w:rsid w:val="2AB3F82A"/>
    <w:rsid w:val="2ACD714C"/>
    <w:rsid w:val="2B157E4E"/>
    <w:rsid w:val="2B5DF5BB"/>
    <w:rsid w:val="2BB553C3"/>
    <w:rsid w:val="2C4BD7AF"/>
    <w:rsid w:val="2C8DEE01"/>
    <w:rsid w:val="2D0224CC"/>
    <w:rsid w:val="2D10D6B8"/>
    <w:rsid w:val="2D1223A0"/>
    <w:rsid w:val="2D431BDC"/>
    <w:rsid w:val="2DF8DCC9"/>
    <w:rsid w:val="2E0AABB7"/>
    <w:rsid w:val="2E4591BB"/>
    <w:rsid w:val="2E554F2B"/>
    <w:rsid w:val="2F4BB9BE"/>
    <w:rsid w:val="2FAB85A8"/>
    <w:rsid w:val="30036E1F"/>
    <w:rsid w:val="30337365"/>
    <w:rsid w:val="305FEA80"/>
    <w:rsid w:val="30E91982"/>
    <w:rsid w:val="31054D95"/>
    <w:rsid w:val="325E2D93"/>
    <w:rsid w:val="33209033"/>
    <w:rsid w:val="33391E77"/>
    <w:rsid w:val="34147CBB"/>
    <w:rsid w:val="34A3D5A5"/>
    <w:rsid w:val="35430DAC"/>
    <w:rsid w:val="356EF335"/>
    <w:rsid w:val="35A83CB8"/>
    <w:rsid w:val="3683CCFE"/>
    <w:rsid w:val="372CF3FA"/>
    <w:rsid w:val="37C10CE6"/>
    <w:rsid w:val="37CE24B3"/>
    <w:rsid w:val="3886FD73"/>
    <w:rsid w:val="3937B767"/>
    <w:rsid w:val="395CDD47"/>
    <w:rsid w:val="396456C2"/>
    <w:rsid w:val="39DBD32D"/>
    <w:rsid w:val="3A419E62"/>
    <w:rsid w:val="3A84B2F6"/>
    <w:rsid w:val="3ACEAD5F"/>
    <w:rsid w:val="3B05C575"/>
    <w:rsid w:val="3B9BAA9F"/>
    <w:rsid w:val="3C1B0171"/>
    <w:rsid w:val="3C399948"/>
    <w:rsid w:val="3D6505C1"/>
    <w:rsid w:val="3D7BB615"/>
    <w:rsid w:val="3D9E2577"/>
    <w:rsid w:val="3E3D6637"/>
    <w:rsid w:val="3E90A503"/>
    <w:rsid w:val="3EAC97DE"/>
    <w:rsid w:val="3EE6A3BD"/>
    <w:rsid w:val="3F00D622"/>
    <w:rsid w:val="3F59C854"/>
    <w:rsid w:val="3F9092F5"/>
    <w:rsid w:val="3FA189C1"/>
    <w:rsid w:val="3FB88614"/>
    <w:rsid w:val="3FD93698"/>
    <w:rsid w:val="408DADE2"/>
    <w:rsid w:val="40E20649"/>
    <w:rsid w:val="41984E9C"/>
    <w:rsid w:val="41A070A1"/>
    <w:rsid w:val="420E47A4"/>
    <w:rsid w:val="42EAB45C"/>
    <w:rsid w:val="43199DEF"/>
    <w:rsid w:val="43B24645"/>
    <w:rsid w:val="43BA30A1"/>
    <w:rsid w:val="451245E9"/>
    <w:rsid w:val="45DED595"/>
    <w:rsid w:val="462FB69A"/>
    <w:rsid w:val="477AA5F6"/>
    <w:rsid w:val="47911B77"/>
    <w:rsid w:val="47B68C64"/>
    <w:rsid w:val="47EE0713"/>
    <w:rsid w:val="47F0ABE6"/>
    <w:rsid w:val="4859CBC9"/>
    <w:rsid w:val="48D31F85"/>
    <w:rsid w:val="48FBD3FC"/>
    <w:rsid w:val="4928C4E1"/>
    <w:rsid w:val="4A809017"/>
    <w:rsid w:val="4B2B5BC5"/>
    <w:rsid w:val="4B566A36"/>
    <w:rsid w:val="4B951568"/>
    <w:rsid w:val="4BD4AAC8"/>
    <w:rsid w:val="4C0E9A79"/>
    <w:rsid w:val="4C31A89E"/>
    <w:rsid w:val="4CD2F53B"/>
    <w:rsid w:val="4CE47973"/>
    <w:rsid w:val="4CFA47D1"/>
    <w:rsid w:val="4DCACE6B"/>
    <w:rsid w:val="4E8CF3DE"/>
    <w:rsid w:val="4EFF4CF6"/>
    <w:rsid w:val="4F550D4C"/>
    <w:rsid w:val="4FEF33BB"/>
    <w:rsid w:val="51EDE764"/>
    <w:rsid w:val="520249F0"/>
    <w:rsid w:val="530E3826"/>
    <w:rsid w:val="547C4843"/>
    <w:rsid w:val="55208639"/>
    <w:rsid w:val="555DCCB9"/>
    <w:rsid w:val="561818A4"/>
    <w:rsid w:val="567542A3"/>
    <w:rsid w:val="56AB0886"/>
    <w:rsid w:val="56E3CCD6"/>
    <w:rsid w:val="578BC8B6"/>
    <w:rsid w:val="588567CB"/>
    <w:rsid w:val="59C6CB3E"/>
    <w:rsid w:val="5A37CE70"/>
    <w:rsid w:val="5B1F3F4E"/>
    <w:rsid w:val="5CBF05DF"/>
    <w:rsid w:val="5CE80C3B"/>
    <w:rsid w:val="5D6EC32C"/>
    <w:rsid w:val="5D6F4FDB"/>
    <w:rsid w:val="5E238167"/>
    <w:rsid w:val="5E35CA32"/>
    <w:rsid w:val="5EADD141"/>
    <w:rsid w:val="5F2EAB3D"/>
    <w:rsid w:val="60DB53BA"/>
    <w:rsid w:val="617D7A30"/>
    <w:rsid w:val="61C63708"/>
    <w:rsid w:val="61FDF6E2"/>
    <w:rsid w:val="621F4543"/>
    <w:rsid w:val="6254FF08"/>
    <w:rsid w:val="62569D20"/>
    <w:rsid w:val="627514EE"/>
    <w:rsid w:val="6345B402"/>
    <w:rsid w:val="6355B6BA"/>
    <w:rsid w:val="635EAAB5"/>
    <w:rsid w:val="64D62E76"/>
    <w:rsid w:val="655287DB"/>
    <w:rsid w:val="656FE590"/>
    <w:rsid w:val="65720AA8"/>
    <w:rsid w:val="65862F00"/>
    <w:rsid w:val="65C82BB1"/>
    <w:rsid w:val="66CC8F62"/>
    <w:rsid w:val="66D613A3"/>
    <w:rsid w:val="66D86AE6"/>
    <w:rsid w:val="67054B72"/>
    <w:rsid w:val="6716C193"/>
    <w:rsid w:val="67437C54"/>
    <w:rsid w:val="6751480C"/>
    <w:rsid w:val="67F6A606"/>
    <w:rsid w:val="681570CF"/>
    <w:rsid w:val="685331B6"/>
    <w:rsid w:val="68690B6C"/>
    <w:rsid w:val="6889AD2B"/>
    <w:rsid w:val="6931B9EF"/>
    <w:rsid w:val="69EF0217"/>
    <w:rsid w:val="6A3AA428"/>
    <w:rsid w:val="6AF445B3"/>
    <w:rsid w:val="6B038306"/>
    <w:rsid w:val="6B4F6A1F"/>
    <w:rsid w:val="6B546EEA"/>
    <w:rsid w:val="6BBCEB1A"/>
    <w:rsid w:val="6BC0CDF2"/>
    <w:rsid w:val="6C0478C5"/>
    <w:rsid w:val="6CBFA843"/>
    <w:rsid w:val="6D4D55AC"/>
    <w:rsid w:val="6DAE2858"/>
    <w:rsid w:val="6DC1D13B"/>
    <w:rsid w:val="6DD33D96"/>
    <w:rsid w:val="6DF644D6"/>
    <w:rsid w:val="6E33874C"/>
    <w:rsid w:val="6E5F2363"/>
    <w:rsid w:val="6EAB980E"/>
    <w:rsid w:val="6ECD373B"/>
    <w:rsid w:val="6F41A92D"/>
    <w:rsid w:val="6F82FBE8"/>
    <w:rsid w:val="6F8CEDE9"/>
    <w:rsid w:val="6F9B6A8F"/>
    <w:rsid w:val="7032A780"/>
    <w:rsid w:val="7040A134"/>
    <w:rsid w:val="70A46B39"/>
    <w:rsid w:val="72180725"/>
    <w:rsid w:val="7220AAC8"/>
    <w:rsid w:val="72214A79"/>
    <w:rsid w:val="729B74CB"/>
    <w:rsid w:val="73263EA7"/>
    <w:rsid w:val="73592128"/>
    <w:rsid w:val="735A09E4"/>
    <w:rsid w:val="73B59EFA"/>
    <w:rsid w:val="7406AE1F"/>
    <w:rsid w:val="74AD87EC"/>
    <w:rsid w:val="74E733F3"/>
    <w:rsid w:val="74E97978"/>
    <w:rsid w:val="7536420D"/>
    <w:rsid w:val="7597C254"/>
    <w:rsid w:val="7707ED9A"/>
    <w:rsid w:val="777FACE1"/>
    <w:rsid w:val="77BEF3ED"/>
    <w:rsid w:val="77C6B947"/>
    <w:rsid w:val="78230369"/>
    <w:rsid w:val="784E92A4"/>
    <w:rsid w:val="78600609"/>
    <w:rsid w:val="7863C9F1"/>
    <w:rsid w:val="79874DD4"/>
    <w:rsid w:val="7A1119E7"/>
    <w:rsid w:val="7AD1F3F2"/>
    <w:rsid w:val="7ADE7635"/>
    <w:rsid w:val="7B4F53E6"/>
    <w:rsid w:val="7C72F4C9"/>
    <w:rsid w:val="7CE82492"/>
    <w:rsid w:val="7D3B8A90"/>
    <w:rsid w:val="7D7F9283"/>
    <w:rsid w:val="7DC49C54"/>
    <w:rsid w:val="7DF01E61"/>
    <w:rsid w:val="7E058379"/>
    <w:rsid w:val="7E1EB1A2"/>
    <w:rsid w:val="7F0148BF"/>
    <w:rsid w:val="7F06935F"/>
    <w:rsid w:val="7F1BBFF0"/>
    <w:rsid w:val="7FA3A0B5"/>
    <w:rsid w:val="7FAE802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8497AA"/>
  <w15:chartTrackingRefBased/>
  <w15:docId w15:val="{8BAD8E76-3DD6-4D73-B697-D4695CD3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B36FC"/>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8B36F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B36FC"/>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B36FC"/>
    <w:rPr>
      <w:rFonts w:ascii="Calibri" w:hAnsi="Calibri" w:eastAsia="Calibri" w:cs="Times New Roman"/>
    </w:rPr>
  </w:style>
  <w:style w:type="paragraph" w:styleId="Style10ptRight01" w:customStyle="1">
    <w:name w:val="Style 10 pt Right:  0.1&quot;"/>
    <w:basedOn w:val="Normal"/>
    <w:rsid w:val="008B36FC"/>
    <w:pPr>
      <w:spacing w:after="0" w:line="240" w:lineRule="auto"/>
      <w:ind w:right="144"/>
    </w:pPr>
    <w:rPr>
      <w:rFonts w:ascii="Tahoma" w:hAnsi="Tahoma" w:eastAsia="Times New Roman" w:cs="Tahoma"/>
      <w:sz w:val="20"/>
      <w:szCs w:val="20"/>
      <w:lang w:val="es-ES" w:eastAsia="es-ES" w:bidi="es-ES"/>
    </w:rPr>
  </w:style>
  <w:style w:type="paragraph" w:styleId="TableParagraph" w:customStyle="1">
    <w:name w:val="Table Paragraph"/>
    <w:basedOn w:val="Normal"/>
    <w:uiPriority w:val="1"/>
    <w:qFormat/>
    <w:rsid w:val="008B36FC"/>
    <w:pPr>
      <w:widowControl w:val="0"/>
      <w:autoSpaceDE w:val="0"/>
      <w:autoSpaceDN w:val="0"/>
      <w:spacing w:after="0" w:line="240" w:lineRule="auto"/>
    </w:pPr>
    <w:rPr>
      <w:rFonts w:ascii="Arial" w:hAnsi="Arial" w:eastAsia="Arial" w:cs="Arial"/>
      <w:lang w:val="es-ES" w:eastAsia="es-ES" w:bidi="es-ES"/>
    </w:rPr>
  </w:style>
  <w:style w:type="character" w:styleId="Refdecomentario">
    <w:name w:val="annotation reference"/>
    <w:basedOn w:val="Fuentedeprrafopredeter"/>
    <w:uiPriority w:val="99"/>
    <w:semiHidden/>
    <w:unhideWhenUsed/>
    <w:rsid w:val="0009348F"/>
    <w:rPr>
      <w:sz w:val="16"/>
      <w:szCs w:val="16"/>
    </w:rPr>
  </w:style>
  <w:style w:type="paragraph" w:styleId="Textocomentario">
    <w:name w:val="annotation text"/>
    <w:basedOn w:val="Normal"/>
    <w:link w:val="TextocomentarioCar"/>
    <w:uiPriority w:val="99"/>
    <w:semiHidden/>
    <w:unhideWhenUsed/>
    <w:rsid w:val="0009348F"/>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09348F"/>
    <w:rPr>
      <w:sz w:val="20"/>
      <w:szCs w:val="20"/>
    </w:rPr>
  </w:style>
  <w:style w:type="paragraph" w:styleId="Asuntodelcomentario">
    <w:name w:val="annotation subject"/>
    <w:basedOn w:val="Textocomentario"/>
    <w:next w:val="Textocomentario"/>
    <w:link w:val="AsuntodelcomentarioCar"/>
    <w:uiPriority w:val="99"/>
    <w:semiHidden/>
    <w:unhideWhenUsed/>
    <w:rsid w:val="0009348F"/>
    <w:rPr>
      <w:b/>
      <w:bCs/>
    </w:rPr>
  </w:style>
  <w:style w:type="character" w:styleId="AsuntodelcomentarioCar" w:customStyle="1">
    <w:name w:val="Asunto del comentario Car"/>
    <w:basedOn w:val="TextocomentarioCar"/>
    <w:link w:val="Asuntodelcomentario"/>
    <w:uiPriority w:val="99"/>
    <w:semiHidden/>
    <w:rsid w:val="0009348F"/>
    <w:rPr>
      <w:b/>
      <w:bCs/>
      <w:sz w:val="20"/>
      <w:szCs w:val="20"/>
    </w:rPr>
  </w:style>
  <w:style w:type="paragraph" w:styleId="Textodeglobo">
    <w:name w:val="Balloon Text"/>
    <w:basedOn w:val="Normal"/>
    <w:link w:val="TextodegloboCar"/>
    <w:uiPriority w:val="99"/>
    <w:semiHidden/>
    <w:unhideWhenUsed/>
    <w:rsid w:val="0009348F"/>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09348F"/>
    <w:rPr>
      <w:rFonts w:ascii="Segoe UI" w:hAnsi="Segoe UI" w:cs="Segoe UI"/>
      <w:sz w:val="18"/>
      <w:szCs w:val="18"/>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paragraph" w:customStyle="1">
    <w:name w:val="paragraph"/>
    <w:basedOn w:val="Normal"/>
    <w:rsid w:val="000130D7"/>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0130D7"/>
  </w:style>
  <w:style w:type="character" w:styleId="eop" w:customStyle="1">
    <w:name w:val="eop"/>
    <w:basedOn w:val="Fuentedeprrafopredeter"/>
    <w:rsid w:val="000130D7"/>
  </w:style>
  <w:style w:type="paragraph" w:styleId="Encabezado">
    <w:name w:val="header"/>
    <w:basedOn w:val="Normal"/>
    <w:link w:val="EncabezadoCar"/>
    <w:uiPriority w:val="99"/>
    <w:unhideWhenUsed/>
    <w:rsid w:val="00FE3464"/>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FE3464"/>
  </w:style>
  <w:style w:type="paragraph" w:styleId="Piedepgina">
    <w:name w:val="footer"/>
    <w:basedOn w:val="Normal"/>
    <w:link w:val="PiedepginaCar"/>
    <w:uiPriority w:val="99"/>
    <w:unhideWhenUsed/>
    <w:rsid w:val="00FE3464"/>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FE3464"/>
  </w:style>
  <w:style w:type="paragraph" w:styleId="NormalWeb">
    <w:name w:val="Normal (Web)"/>
    <w:basedOn w:val="Normal"/>
    <w:uiPriority w:val="99"/>
    <w:semiHidden/>
    <w:unhideWhenUsed/>
    <w:rsid w:val="00EE1629"/>
    <w:pPr>
      <w:spacing w:before="100" w:beforeAutospacing="1" w:after="100" w:afterAutospacing="1" w:line="240" w:lineRule="auto"/>
    </w:pPr>
    <w:rPr>
      <w:rFonts w:ascii="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1081634584">
      <w:bodyDiv w:val="1"/>
      <w:marLeft w:val="0"/>
      <w:marRight w:val="0"/>
      <w:marTop w:val="0"/>
      <w:marBottom w:val="0"/>
      <w:divBdr>
        <w:top w:val="none" w:sz="0" w:space="0" w:color="auto"/>
        <w:left w:val="none" w:sz="0" w:space="0" w:color="auto"/>
        <w:bottom w:val="none" w:sz="0" w:space="0" w:color="auto"/>
        <w:right w:val="none" w:sz="0" w:space="0" w:color="auto"/>
      </w:divBdr>
      <w:divsChild>
        <w:div w:id="1490944210">
          <w:marLeft w:val="0"/>
          <w:marRight w:val="0"/>
          <w:marTop w:val="0"/>
          <w:marBottom w:val="0"/>
          <w:divBdr>
            <w:top w:val="none" w:sz="0" w:space="0" w:color="auto"/>
            <w:left w:val="none" w:sz="0" w:space="0" w:color="auto"/>
            <w:bottom w:val="none" w:sz="0" w:space="0" w:color="auto"/>
            <w:right w:val="none" w:sz="0" w:space="0" w:color="auto"/>
          </w:divBdr>
        </w:div>
        <w:div w:id="2002930530">
          <w:marLeft w:val="0"/>
          <w:marRight w:val="0"/>
          <w:marTop w:val="0"/>
          <w:marBottom w:val="0"/>
          <w:divBdr>
            <w:top w:val="none" w:sz="0" w:space="0" w:color="auto"/>
            <w:left w:val="none" w:sz="0" w:space="0" w:color="auto"/>
            <w:bottom w:val="none" w:sz="0" w:space="0" w:color="auto"/>
            <w:right w:val="none" w:sz="0" w:space="0" w:color="auto"/>
          </w:divBdr>
        </w:div>
        <w:div w:id="515274215">
          <w:marLeft w:val="0"/>
          <w:marRight w:val="0"/>
          <w:marTop w:val="0"/>
          <w:marBottom w:val="0"/>
          <w:divBdr>
            <w:top w:val="none" w:sz="0" w:space="0" w:color="auto"/>
            <w:left w:val="none" w:sz="0" w:space="0" w:color="auto"/>
            <w:bottom w:val="none" w:sz="0" w:space="0" w:color="auto"/>
            <w:right w:val="none" w:sz="0" w:space="0" w:color="auto"/>
          </w:divBdr>
        </w:div>
      </w:divsChild>
    </w:div>
    <w:div w:id="1126121254">
      <w:bodyDiv w:val="1"/>
      <w:marLeft w:val="0"/>
      <w:marRight w:val="0"/>
      <w:marTop w:val="0"/>
      <w:marBottom w:val="0"/>
      <w:divBdr>
        <w:top w:val="none" w:sz="0" w:space="0" w:color="auto"/>
        <w:left w:val="none" w:sz="0" w:space="0" w:color="auto"/>
        <w:bottom w:val="none" w:sz="0" w:space="0" w:color="auto"/>
        <w:right w:val="none" w:sz="0" w:space="0" w:color="auto"/>
      </w:divBdr>
    </w:div>
    <w:div w:id="1277523091">
      <w:bodyDiv w:val="1"/>
      <w:marLeft w:val="0"/>
      <w:marRight w:val="0"/>
      <w:marTop w:val="0"/>
      <w:marBottom w:val="0"/>
      <w:divBdr>
        <w:top w:val="none" w:sz="0" w:space="0" w:color="auto"/>
        <w:left w:val="none" w:sz="0" w:space="0" w:color="auto"/>
        <w:bottom w:val="none" w:sz="0" w:space="0" w:color="auto"/>
        <w:right w:val="none" w:sz="0" w:space="0" w:color="auto"/>
      </w:divBdr>
      <w:divsChild>
        <w:div w:id="1006052290">
          <w:marLeft w:val="0"/>
          <w:marRight w:val="0"/>
          <w:marTop w:val="0"/>
          <w:marBottom w:val="0"/>
          <w:divBdr>
            <w:top w:val="none" w:sz="0" w:space="0" w:color="auto"/>
            <w:left w:val="none" w:sz="0" w:space="0" w:color="auto"/>
            <w:bottom w:val="none" w:sz="0" w:space="0" w:color="auto"/>
            <w:right w:val="none" w:sz="0" w:space="0" w:color="auto"/>
          </w:divBdr>
        </w:div>
        <w:div w:id="1839688388">
          <w:marLeft w:val="0"/>
          <w:marRight w:val="0"/>
          <w:marTop w:val="0"/>
          <w:marBottom w:val="0"/>
          <w:divBdr>
            <w:top w:val="none" w:sz="0" w:space="0" w:color="auto"/>
            <w:left w:val="none" w:sz="0" w:space="0" w:color="auto"/>
            <w:bottom w:val="none" w:sz="0" w:space="0" w:color="auto"/>
            <w:right w:val="none" w:sz="0" w:space="0" w:color="auto"/>
          </w:divBdr>
        </w:div>
        <w:div w:id="356127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yperlink" Target="mailto:estadistica@ift.org.mx" TargetMode="External" Id="rId13" /><Relationship Type="http://schemas.openxmlformats.org/officeDocument/2006/relationships/footer" Target="footer1.xml" Id="rId18" /><Relationship Type="http://schemas.openxmlformats.org/officeDocument/2006/relationships/styles" Target="styles.xml" Id="rId3" /><Relationship Type="http://schemas.openxmlformats.org/officeDocument/2006/relationships/footer" Target="footer3.xml" Id="rId21" /><Relationship Type="http://schemas.openxmlformats.org/officeDocument/2006/relationships/endnotes" Target="endnotes.xml" Id="rId7" /><Relationship Type="http://schemas.openxmlformats.org/officeDocument/2006/relationships/hyperlink" Target="mailto:estadistica@ift.org.mx" TargetMode="External" Id="rId12" /><Relationship Type="http://schemas.openxmlformats.org/officeDocument/2006/relationships/header" Target="header2.xml" Id="rId17" /><Relationship Type="http://schemas.microsoft.com/office/2019/05/relationships/documenttasks" Target="documenttasks/documenttasks1.xml" Id="rId25"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footnotes" Target="footnotes.xml" Id="rId6" /><Relationship Type="http://schemas.microsoft.com/office/2016/09/relationships/commentsIds" Target="commentsIds.xml" Id="rId11" /><Relationship Type="http://schemas.openxmlformats.org/officeDocument/2006/relationships/theme" Target="theme/theme1.xml" Id="rId24" /><Relationship Type="http://schemas.openxmlformats.org/officeDocument/2006/relationships/webSettings" Target="webSettings.xml" Id="rId5" /><Relationship Type="http://schemas.openxmlformats.org/officeDocument/2006/relationships/hyperlink" Target="https://www.ift.org.mx/proteccion_de_datos_personales/avisos_de_privacidad" TargetMode="External" Id="rId15" /><Relationship Type="http://schemas.microsoft.com/office/2011/relationships/people" Target="people.xml" Id="rId23" /><Relationship Type="http://schemas.microsoft.com/office/2011/relationships/commentsExtended" Target="commentsExtended.xml" Id="rId10" /><Relationship Type="http://schemas.openxmlformats.org/officeDocument/2006/relationships/footer" Target="footer2.xml" Id="rId19" /><Relationship Type="http://schemas.openxmlformats.org/officeDocument/2006/relationships/settings" Target="settings.xml" Id="rId4" /><Relationship Type="http://schemas.openxmlformats.org/officeDocument/2006/relationships/hyperlink" Target="mailto:unidad.transparencia@ift.org.mx" TargetMode="External" Id="rId14" /><Relationship Type="http://schemas.openxmlformats.org/officeDocument/2006/relationships/fontTable" Target="fontTable.xml" Id="rId22" /></Relationships>
</file>

<file path=word/documenttasks/documenttasks1.xml><?xml version="1.0" encoding="utf-8"?>
<t:Tasks xmlns:t="http://schemas.microsoft.com/office/tasks/2019/documenttasks" xmlns:oel="http://schemas.microsoft.com/office/2019/extlst">
  <t:Task id="{7C15F8B9-76C1-45AA-BFC8-93E01DB1E612}">
    <t:Anchor>
      <t:Comment id="929220891"/>
    </t:Anchor>
    <t:History>
      <t:Event id="{13225E2F-3D7A-4363-AFC2-FBBCC504EAA1}" time="2023-08-21T13:30:31.02Z">
        <t:Attribution userId="S::juan.bonifacio@ift.org.mx::f5576ce6-1486-4054-abc1-55fbab5e9bc8" userProvider="AD" userName="Juan Carlos Bonifacio Ramirez"/>
        <t:Anchor>
          <t:Comment id="929220891"/>
        </t:Anchor>
        <t:Create/>
      </t:Event>
      <t:Event id="{47345535-9F77-4D1F-9AF9-DAD5CC4A2DAF}" time="2023-08-21T13:30:31.02Z">
        <t:Attribution userId="S::juan.bonifacio@ift.org.mx::f5576ce6-1486-4054-abc1-55fbab5e9bc8" userProvider="AD" userName="Juan Carlos Bonifacio Ramirez"/>
        <t:Anchor>
          <t:Comment id="929220891"/>
        </t:Anchor>
        <t:Assign userId="S::johana.coyote@ift.org.mx::ddce42f4-6144-41b4-bd7c-13ac909b76d5" userProvider="AD" userName="Johana Coyote Martinez"/>
      </t:Event>
      <t:Event id="{7A86DCF7-171F-483E-937A-A3D2CDCDF1FE}" time="2023-08-21T13:30:31.02Z">
        <t:Attribution userId="S::juan.bonifacio@ift.org.mx::f5576ce6-1486-4054-abc1-55fbab5e9bc8" userProvider="AD" userName="Juan Carlos Bonifacio Ramirez"/>
        <t:Anchor>
          <t:Comment id="929220891"/>
        </t:Anchor>
        <t:SetTitle title="@Johana, regresar la parte de ingresos como primera hoja, considerando solo los servicios de telefonía, datos, TV de paga y paquetes de servicios."/>
      </t:Event>
    </t:History>
  </t:Task>
  <t:Task id="{296965F2-6198-40FF-874C-35FE825570E0}">
    <t:Anchor>
      <t:Comment id="891383684"/>
    </t:Anchor>
    <t:History>
      <t:Event id="{B8039CF9-1C4F-414F-90AF-E3029C90C82C}" time="2023-08-21T13:31:27.2Z">
        <t:Attribution userId="S::juan.bonifacio@ift.org.mx::f5576ce6-1486-4054-abc1-55fbab5e9bc8" userProvider="AD" userName="Juan Carlos Bonifacio Ramirez"/>
        <t:Anchor>
          <t:Comment id="891383684"/>
        </t:Anchor>
        <t:Create/>
      </t:Event>
      <t:Event id="{8439B74E-1ACD-4EA0-AA08-44A4FC4CC47B}" time="2023-08-21T13:31:27.2Z">
        <t:Attribution userId="S::juan.bonifacio@ift.org.mx::f5576ce6-1486-4054-abc1-55fbab5e9bc8" userProvider="AD" userName="Juan Carlos Bonifacio Ramirez"/>
        <t:Anchor>
          <t:Comment id="891383684"/>
        </t:Anchor>
        <t:Assign userId="S::johana.coyote@ift.org.mx::ddce42f4-6144-41b4-bd7c-13ac909b76d5" userProvider="AD" userName="Johana Coyote Martinez"/>
      </t:Event>
      <t:Event id="{B22C127B-0CAD-4054-BC11-7B66AA9CE8C1}" time="2023-08-21T13:31:27.2Z">
        <t:Attribution userId="S::juan.bonifacio@ift.org.mx::f5576ce6-1486-4054-abc1-55fbab5e9bc8" userProvider="AD" userName="Juan Carlos Bonifacio Ramirez"/>
        <t:Anchor>
          <t:Comment id="891383684"/>
        </t:Anchor>
        <t:SetTitle title="@Johana, eliminar el campo de Equipos, ajustar la hoja para que se tenga los servicios de voz, datos, TV de paga y paquetes"/>
      </t:Event>
    </t:History>
  </t:Task>
  <t:Task id="{60484CF3-EF3E-4B00-9245-022FE2499767}">
    <t:Anchor>
      <t:Comment id="1081592701"/>
    </t:Anchor>
    <t:History>
      <t:Event id="{AFD82EE5-E53B-4772-A04F-47184C5F665A}" time="2023-09-05T18:15:55.866Z">
        <t:Attribution userId="S::juan.bonifacio@ift.org.mx::f5576ce6-1486-4054-abc1-55fbab5e9bc8" userProvider="AD" userName="Juan Carlos Bonifacio Ramirez"/>
        <t:Anchor>
          <t:Comment id="1081592701"/>
        </t:Anchor>
        <t:Create/>
      </t:Event>
      <t:Event id="{039D0F82-7598-4C13-9171-2A1B9834BC30}" time="2023-09-05T18:15:55.866Z">
        <t:Attribution userId="S::juan.bonifacio@ift.org.mx::f5576ce6-1486-4054-abc1-55fbab5e9bc8" userProvider="AD" userName="Juan Carlos Bonifacio Ramirez"/>
        <t:Anchor>
          <t:Comment id="1081592701"/>
        </t:Anchor>
        <t:Assign userId="S::jorge.barba@ift.org.mx::ba3edb13-b594-452a-a0b4-5bb0c98b9e28" userProvider="AD" userName="Jorge Emiliano Barba Morales"/>
      </t:Event>
      <t:Event id="{3CE24DD5-E6AE-4A4D-8455-FBF7384F2EA3}" time="2023-09-05T18:15:55.866Z">
        <t:Attribution userId="S::juan.bonifacio@ift.org.mx::f5576ce6-1486-4054-abc1-55fbab5e9bc8" userProvider="AD" userName="Juan Carlos Bonifacio Ramirez"/>
        <t:Anchor>
          <t:Comment id="1081592701"/>
        </t:Anchor>
        <t:SetTitle title="@Jorge, listo para revisión.  Se borró el título al cargarlo, por favor, agrégalo, debe ser R015. Información Estadística sobre el Servicio Mayorista de Provisión de Servicios Fijos para Reventa"/>
      </t:Event>
      <t:Event id="{3DF43F58-C9D6-40DC-AD38-6D58690DD62E}" time="2023-09-05T23:33:07.86Z">
        <t:Attribution userId="S::jorge.barba@ift.org.mx::ba3edb13-b594-452a-a0b4-5bb0c98b9e28" userProvider="AD" userName="Jorge Emiliano Barba Morales"/>
        <t:Anchor>
          <t:Comment id="590266574"/>
        </t:Anchor>
        <t:UnassignAll/>
      </t:Event>
      <t:Event id="{39B218C0-17E7-40B3-8D76-43B42CF08157}" time="2023-09-05T23:33:07.86Z">
        <t:Attribution userId="S::jorge.barba@ift.org.mx::ba3edb13-b594-452a-a0b4-5bb0c98b9e28" userProvider="AD" userName="Jorge Emiliano Barba Morales"/>
        <t:Anchor>
          <t:Comment id="590266574"/>
        </t:Anchor>
        <t:Assign userId="S::cesar.hernandezv@ift.org.mx::28fb1d8e-b14e-42e9-aee6-dcbec2f54c3d" userProvider="AD" userName="Cesar Hernandez Villalv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C4AAB-01AB-4859-9048-4FA87B1FB3D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22</revision>
  <dcterms:created xsi:type="dcterms:W3CDTF">2023-11-28T23:50:00.0000000Z</dcterms:created>
  <dcterms:modified xsi:type="dcterms:W3CDTF">2023-12-13T20:27:07.3628185Z</dcterms:modified>
</coreProperties>
</file>